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F1D32" w14:textId="77777777" w:rsidR="00A0761F" w:rsidRDefault="00A0761F" w:rsidP="00A0761F">
      <w:pPr>
        <w:tabs>
          <w:tab w:val="left" w:pos="5310"/>
        </w:tabs>
        <w:spacing w:before="240" w:after="0"/>
        <w:jc w:val="center"/>
        <w:rPr>
          <w:b/>
        </w:rPr>
      </w:pPr>
      <w:r w:rsidRPr="00A0761F">
        <w:rPr>
          <w:b/>
          <w:bCs/>
          <w:szCs w:val="24"/>
        </w:rPr>
        <w:t>Introduction</w:t>
      </w:r>
    </w:p>
    <w:p w14:paraId="469FAEF3" w14:textId="77777777" w:rsidR="00042561" w:rsidRDefault="00042561" w:rsidP="00042561">
      <w:pPr>
        <w:pStyle w:val="LevelTopTitle"/>
        <w:spacing w:before="120"/>
      </w:pPr>
      <w:r w:rsidRPr="004B5DB0">
        <w:t xml:space="preserve">HOTMA CHANGES IN THE </w:t>
      </w:r>
      <w:r>
        <w:t>ACOP</w:t>
      </w:r>
    </w:p>
    <w:p w14:paraId="77078B6C" w14:textId="77777777" w:rsidR="00042561" w:rsidRPr="00042561" w:rsidRDefault="00042561" w:rsidP="0004256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bCs/>
        </w:rPr>
      </w:pPr>
      <w:r w:rsidRPr="00042561">
        <w:rPr>
          <w:b w:val="0"/>
          <w:bCs/>
        </w:rPr>
        <w:t>HOTMA 102/</w:t>
      </w:r>
      <w:r w:rsidRPr="00042561">
        <w:rPr>
          <w:b w:val="0"/>
          <w:bCs/>
          <w:szCs w:val="24"/>
        </w:rPr>
        <w:t>104</w:t>
      </w:r>
      <w:r w:rsidRPr="00042561">
        <w:rPr>
          <w:b w:val="0"/>
          <w:bCs/>
        </w:rPr>
        <w:tab/>
        <w:t>Intro-</w:t>
      </w:r>
      <w:proofErr w:type="spellStart"/>
      <w:r w:rsidRPr="00042561">
        <w:rPr>
          <w:b w:val="0"/>
          <w:bCs/>
        </w:rPr>
        <w:t>i</w:t>
      </w:r>
      <w:proofErr w:type="spellEnd"/>
    </w:p>
    <w:p w14:paraId="777CA4B1" w14:textId="77777777" w:rsidR="00A0761F" w:rsidRPr="00042561" w:rsidRDefault="00A0761F" w:rsidP="00042561">
      <w:pPr>
        <w:pStyle w:val="LevelTopTitle"/>
        <w:spacing w:before="120" w:after="120"/>
        <w:rPr>
          <w:bCs w:val="0"/>
        </w:rPr>
      </w:pPr>
      <w:r w:rsidRPr="00042561">
        <w:rPr>
          <w:bCs w:val="0"/>
        </w:rPr>
        <w:t>ABOUT THE ACOP</w:t>
      </w:r>
    </w:p>
    <w:p w14:paraId="03C72140" w14:textId="77777777" w:rsidR="00A0761F" w:rsidRPr="00175C3C" w:rsidRDefault="00B23734" w:rsidP="00A0761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75C3C">
        <w:rPr>
          <w:b w:val="0"/>
          <w:szCs w:val="24"/>
        </w:rPr>
        <w:t>REFERENCES CITED IN THE ACOP</w:t>
      </w:r>
      <w:r w:rsidR="00A0761F" w:rsidRPr="00175C3C">
        <w:rPr>
          <w:b w:val="0"/>
          <w:szCs w:val="24"/>
        </w:rPr>
        <w:tab/>
        <w:t>Intro-</w:t>
      </w:r>
      <w:r w:rsidR="00042561">
        <w:rPr>
          <w:b w:val="0"/>
          <w:szCs w:val="24"/>
        </w:rPr>
        <w:t>i</w:t>
      </w:r>
      <w:r w:rsidR="00A0761F" w:rsidRPr="00175C3C">
        <w:rPr>
          <w:b w:val="0"/>
          <w:szCs w:val="24"/>
        </w:rPr>
        <w:t>i</w:t>
      </w:r>
    </w:p>
    <w:p w14:paraId="09534CF9" w14:textId="77777777" w:rsidR="00A0761F" w:rsidRDefault="00042561" w:rsidP="0004256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left" w:pos="540"/>
          <w:tab w:val="right" w:leader="dot" w:pos="9360"/>
        </w:tabs>
        <w:spacing w:before="0" w:after="0"/>
        <w:ind w:left="630" w:hanging="630"/>
        <w:jc w:val="left"/>
        <w:rPr>
          <w:b w:val="0"/>
          <w:szCs w:val="24"/>
        </w:rPr>
      </w:pPr>
      <w:r>
        <w:rPr>
          <w:b w:val="0"/>
          <w:szCs w:val="24"/>
        </w:rPr>
        <w:t>HUD</w:t>
      </w:r>
      <w:r>
        <w:rPr>
          <w:b w:val="0"/>
          <w:szCs w:val="24"/>
        </w:rPr>
        <w:tab/>
      </w:r>
      <w:r>
        <w:rPr>
          <w:b w:val="0"/>
          <w:szCs w:val="24"/>
        </w:rPr>
        <w:tab/>
      </w:r>
      <w:r w:rsidR="00A0761F" w:rsidRPr="00175C3C">
        <w:rPr>
          <w:b w:val="0"/>
          <w:szCs w:val="24"/>
        </w:rPr>
        <w:tab/>
        <w:t>Intro-ii</w:t>
      </w:r>
    </w:p>
    <w:p w14:paraId="5BBCB330" w14:textId="77777777" w:rsidR="00042561" w:rsidRPr="00175C3C" w:rsidRDefault="00042561" w:rsidP="0004256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left" w:pos="540"/>
          <w:tab w:val="right" w:leader="dot" w:pos="9360"/>
        </w:tabs>
        <w:spacing w:before="0" w:after="0"/>
        <w:ind w:left="630" w:hanging="630"/>
        <w:jc w:val="left"/>
        <w:rPr>
          <w:b w:val="0"/>
          <w:szCs w:val="24"/>
        </w:rPr>
      </w:pPr>
      <w:r w:rsidRPr="00042561">
        <w:rPr>
          <w:b w:val="0"/>
          <w:szCs w:val="24"/>
        </w:rPr>
        <w:t>RESOURCES CITED IN THE ACOP</w:t>
      </w:r>
      <w:r>
        <w:rPr>
          <w:b w:val="0"/>
          <w:szCs w:val="24"/>
        </w:rPr>
        <w:tab/>
      </w:r>
      <w:r w:rsidRPr="00175C3C">
        <w:rPr>
          <w:b w:val="0"/>
          <w:szCs w:val="24"/>
        </w:rPr>
        <w:t>Intro-ii</w:t>
      </w:r>
      <w:r>
        <w:rPr>
          <w:b w:val="0"/>
          <w:szCs w:val="24"/>
        </w:rPr>
        <w:t>i</w:t>
      </w:r>
    </w:p>
    <w:p w14:paraId="71332442" w14:textId="77777777" w:rsidR="00F815DC" w:rsidRPr="0028321A" w:rsidRDefault="00F815DC" w:rsidP="00F7731D">
      <w:pPr>
        <w:tabs>
          <w:tab w:val="left" w:pos="5310"/>
        </w:tabs>
        <w:spacing w:before="240" w:after="0"/>
        <w:jc w:val="center"/>
        <w:rPr>
          <w:b/>
          <w:bCs/>
          <w:szCs w:val="24"/>
        </w:rPr>
      </w:pPr>
      <w:r w:rsidRPr="0028321A">
        <w:rPr>
          <w:b/>
          <w:bCs/>
          <w:szCs w:val="24"/>
        </w:rPr>
        <w:t>Chapter 1</w:t>
      </w:r>
    </w:p>
    <w:p w14:paraId="5202E06D" w14:textId="77777777" w:rsidR="00F815DC" w:rsidRPr="0028321A" w:rsidRDefault="00DA2EF2" w:rsidP="00262F47">
      <w:pPr>
        <w:spacing w:before="0" w:after="120"/>
        <w:jc w:val="center"/>
        <w:rPr>
          <w:b/>
          <w:bCs/>
          <w:szCs w:val="24"/>
        </w:rPr>
      </w:pPr>
      <w:r w:rsidRPr="0028321A">
        <w:rPr>
          <w:b/>
          <w:bCs/>
          <w:szCs w:val="24"/>
        </w:rPr>
        <w:t>OVERVIEW OF THE PROGRAM AND PLAN</w:t>
      </w:r>
    </w:p>
    <w:p w14:paraId="53689787" w14:textId="77777777" w:rsid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INTRODUCTION</w:t>
      </w:r>
      <w:r>
        <w:rPr>
          <w:b w:val="0"/>
          <w:szCs w:val="24"/>
        </w:rPr>
        <w:tab/>
        <w:t>1-1</w:t>
      </w:r>
    </w:p>
    <w:p w14:paraId="6E89FF64" w14:textId="77777777" w:rsidR="00262F47" w:rsidRPr="0028321A" w:rsidRDefault="00262F47" w:rsidP="00262F47">
      <w:pPr>
        <w:spacing w:before="240" w:after="120"/>
        <w:jc w:val="center"/>
        <w:rPr>
          <w:b/>
          <w:szCs w:val="24"/>
        </w:rPr>
      </w:pPr>
      <w:r w:rsidRPr="0028321A">
        <w:rPr>
          <w:b/>
          <w:szCs w:val="24"/>
        </w:rPr>
        <w:t>PART I: THE PHA</w:t>
      </w:r>
    </w:p>
    <w:p w14:paraId="3F178801" w14:textId="77777777" w:rsidR="00EB712D" w:rsidRPr="00EB712D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B712D">
        <w:rPr>
          <w:b w:val="0"/>
          <w:szCs w:val="24"/>
        </w:rPr>
        <w:t>I.A.</w:t>
      </w:r>
      <w:r w:rsidRPr="00EB712D">
        <w:rPr>
          <w:b w:val="0"/>
          <w:szCs w:val="24"/>
        </w:rPr>
        <w:tab/>
      </w:r>
      <w:r w:rsidR="00F459E2" w:rsidRPr="00EB712D">
        <w:rPr>
          <w:b w:val="0"/>
          <w:szCs w:val="24"/>
        </w:rPr>
        <w:t>OVERVIEW</w:t>
      </w:r>
      <w:r w:rsidRPr="00EB712D">
        <w:rPr>
          <w:b w:val="0"/>
          <w:szCs w:val="24"/>
        </w:rPr>
        <w:tab/>
        <w:t>1-1</w:t>
      </w:r>
    </w:p>
    <w:p w14:paraId="04C95EC4" w14:textId="77777777" w:rsidR="00EB712D" w:rsidRPr="00EB712D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="00F459E2" w:rsidRPr="00EB712D">
        <w:rPr>
          <w:b w:val="0"/>
          <w:szCs w:val="24"/>
        </w:rPr>
        <w:t>ORGANIZATION AND STRUCTURE OF THE PHA</w:t>
      </w:r>
      <w:r>
        <w:rPr>
          <w:b w:val="0"/>
          <w:szCs w:val="24"/>
        </w:rPr>
        <w:tab/>
        <w:t>1-2</w:t>
      </w:r>
    </w:p>
    <w:p w14:paraId="3C4534DC" w14:textId="77777777" w:rsidR="00EB712D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="00AE1E9D" w:rsidRPr="00EB712D">
        <w:rPr>
          <w:b w:val="0"/>
          <w:szCs w:val="24"/>
        </w:rPr>
        <w:t xml:space="preserve">PHA </w:t>
      </w:r>
      <w:smartTag w:uri="urn:schemas-microsoft-com:office:smarttags" w:element="date">
        <w:smartTag w:uri="urn:schemas-microsoft-com:office:smarttags" w:element="City">
          <w:r w:rsidR="00AE1E9D" w:rsidRPr="00EB712D">
            <w:rPr>
              <w:b w:val="0"/>
              <w:szCs w:val="24"/>
            </w:rPr>
            <w:t>MISSION</w:t>
          </w:r>
        </w:smartTag>
      </w:smartTag>
      <w:r>
        <w:rPr>
          <w:b w:val="0"/>
          <w:szCs w:val="24"/>
        </w:rPr>
        <w:tab/>
        <w:t>1-3</w:t>
      </w:r>
    </w:p>
    <w:p w14:paraId="4609A37A" w14:textId="77777777" w:rsidR="0048640D" w:rsidRPr="00EB712D" w:rsidRDefault="0028500C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B712D">
        <w:rPr>
          <w:b w:val="0"/>
          <w:szCs w:val="24"/>
        </w:rPr>
        <w:t>I.</w:t>
      </w:r>
      <w:r w:rsidR="003151E8" w:rsidRPr="00EB712D">
        <w:rPr>
          <w:b w:val="0"/>
          <w:szCs w:val="24"/>
        </w:rPr>
        <w:t>D</w:t>
      </w:r>
      <w:r w:rsidR="00EB712D">
        <w:rPr>
          <w:b w:val="0"/>
          <w:szCs w:val="24"/>
        </w:rPr>
        <w:t>.</w:t>
      </w:r>
      <w:r w:rsidR="00EB712D">
        <w:rPr>
          <w:b w:val="0"/>
          <w:szCs w:val="24"/>
        </w:rPr>
        <w:tab/>
      </w:r>
      <w:r w:rsidR="00FB489C" w:rsidRPr="00EB712D">
        <w:rPr>
          <w:b w:val="0"/>
          <w:szCs w:val="24"/>
        </w:rPr>
        <w:t>THE PHA’S COMMITMENT TO ETHICS AND SERVICE</w:t>
      </w:r>
      <w:r w:rsidR="00EB712D">
        <w:rPr>
          <w:b w:val="0"/>
          <w:szCs w:val="24"/>
        </w:rPr>
        <w:tab/>
        <w:t>1-4</w:t>
      </w:r>
    </w:p>
    <w:p w14:paraId="7AD16B10" w14:textId="77777777" w:rsidR="0077139B" w:rsidRPr="00EB712D" w:rsidRDefault="009C4067" w:rsidP="00EB712D">
      <w:pPr>
        <w:spacing w:before="240" w:after="120"/>
        <w:jc w:val="center"/>
        <w:rPr>
          <w:b/>
          <w:szCs w:val="24"/>
        </w:rPr>
      </w:pPr>
      <w:r>
        <w:rPr>
          <w:b/>
          <w:szCs w:val="24"/>
        </w:rPr>
        <w:t>PART II:</w:t>
      </w:r>
      <w:r w:rsidR="00BA5094" w:rsidRPr="0028321A">
        <w:rPr>
          <w:b/>
          <w:szCs w:val="24"/>
        </w:rPr>
        <w:t xml:space="preserve"> </w:t>
      </w:r>
      <w:r w:rsidR="00EE6416" w:rsidRPr="0028321A">
        <w:rPr>
          <w:b/>
          <w:szCs w:val="24"/>
        </w:rPr>
        <w:t xml:space="preserve">THE </w:t>
      </w:r>
      <w:r w:rsidR="0066389B">
        <w:rPr>
          <w:b/>
          <w:szCs w:val="24"/>
        </w:rPr>
        <w:t>PUBLIC HOUSING PROGRAM</w:t>
      </w:r>
    </w:p>
    <w:p w14:paraId="4F054CA8" w14:textId="77777777" w:rsidR="00BA5094" w:rsidRPr="00EB712D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="00BA5094" w:rsidRPr="00EB712D">
        <w:rPr>
          <w:b w:val="0"/>
          <w:szCs w:val="24"/>
        </w:rPr>
        <w:t>OVERVIEW AND HISTORY OF THE PROGRAM</w:t>
      </w:r>
      <w:r>
        <w:rPr>
          <w:b w:val="0"/>
          <w:szCs w:val="24"/>
        </w:rPr>
        <w:tab/>
        <w:t>1-5</w:t>
      </w:r>
    </w:p>
    <w:p w14:paraId="195AAF03" w14:textId="77777777" w:rsidR="00317983" w:rsidRPr="00EB712D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="00BE4150" w:rsidRPr="00EB712D">
        <w:rPr>
          <w:b w:val="0"/>
          <w:szCs w:val="24"/>
        </w:rPr>
        <w:t>PUBLIC HOUSING</w:t>
      </w:r>
      <w:r w:rsidR="00317983" w:rsidRPr="00EB712D">
        <w:rPr>
          <w:b w:val="0"/>
          <w:szCs w:val="24"/>
        </w:rPr>
        <w:t xml:space="preserve"> PROGRAM BASICS</w:t>
      </w:r>
      <w:r>
        <w:rPr>
          <w:b w:val="0"/>
          <w:szCs w:val="24"/>
        </w:rPr>
        <w:tab/>
        <w:t>1-6</w:t>
      </w:r>
    </w:p>
    <w:p w14:paraId="46F8C1BC" w14:textId="77777777" w:rsidR="00E37ED9" w:rsidRPr="00EB712D" w:rsidRDefault="00E37ED9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B712D">
        <w:rPr>
          <w:b w:val="0"/>
          <w:szCs w:val="24"/>
        </w:rPr>
        <w:t>II.</w:t>
      </w:r>
      <w:r w:rsidR="00EB712D">
        <w:rPr>
          <w:b w:val="0"/>
          <w:szCs w:val="24"/>
        </w:rPr>
        <w:t>C.</w:t>
      </w:r>
      <w:r w:rsidR="00EB712D">
        <w:rPr>
          <w:b w:val="0"/>
          <w:szCs w:val="24"/>
        </w:rPr>
        <w:tab/>
      </w:r>
      <w:r w:rsidR="00745F32" w:rsidRPr="00EB712D">
        <w:rPr>
          <w:b w:val="0"/>
          <w:szCs w:val="24"/>
        </w:rPr>
        <w:t>PUBLIC HOUSING P</w:t>
      </w:r>
      <w:r w:rsidR="001E1932" w:rsidRPr="00EB712D">
        <w:rPr>
          <w:b w:val="0"/>
          <w:szCs w:val="24"/>
        </w:rPr>
        <w:t>ARTNERSHIPS</w:t>
      </w:r>
      <w:r w:rsidR="00EB712D">
        <w:rPr>
          <w:b w:val="0"/>
          <w:szCs w:val="24"/>
        </w:rPr>
        <w:tab/>
        <w:t>1-6</w:t>
      </w:r>
    </w:p>
    <w:p w14:paraId="502D1340" w14:textId="77777777" w:rsidR="008B12D0" w:rsidRPr="0028321A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="008B12D0" w:rsidRPr="0028321A">
        <w:rPr>
          <w:b w:val="0"/>
          <w:szCs w:val="24"/>
        </w:rPr>
        <w:t>APPLICABLE REGULATIONS</w:t>
      </w:r>
      <w:r>
        <w:rPr>
          <w:b w:val="0"/>
          <w:szCs w:val="24"/>
        </w:rPr>
        <w:tab/>
        <w:t>1-10</w:t>
      </w:r>
    </w:p>
    <w:p w14:paraId="6C4862CD" w14:textId="77777777" w:rsidR="0077139B" w:rsidRPr="00EB712D" w:rsidRDefault="009C4067" w:rsidP="00EB712D">
      <w:pPr>
        <w:spacing w:before="240" w:after="120"/>
        <w:jc w:val="center"/>
        <w:rPr>
          <w:b/>
          <w:szCs w:val="24"/>
        </w:rPr>
      </w:pPr>
      <w:r>
        <w:rPr>
          <w:b/>
          <w:szCs w:val="24"/>
        </w:rPr>
        <w:t>PART III:</w:t>
      </w:r>
      <w:r w:rsidR="00BD671D">
        <w:rPr>
          <w:b/>
          <w:szCs w:val="24"/>
        </w:rPr>
        <w:t xml:space="preserve"> </w:t>
      </w:r>
      <w:r w:rsidR="0077139B" w:rsidRPr="0028321A">
        <w:rPr>
          <w:b/>
          <w:szCs w:val="24"/>
        </w:rPr>
        <w:t xml:space="preserve">THE </w:t>
      </w:r>
      <w:r w:rsidR="00846709">
        <w:rPr>
          <w:b/>
          <w:szCs w:val="24"/>
        </w:rPr>
        <w:t>ADMISSIONS AND CONTINUED OCCUPANCY POLICIES</w:t>
      </w:r>
    </w:p>
    <w:p w14:paraId="30034989" w14:textId="77777777" w:rsidR="00D5157B" w:rsidRPr="0028321A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="00112E3F">
        <w:rPr>
          <w:b w:val="0"/>
          <w:szCs w:val="24"/>
        </w:rPr>
        <w:t>OVERVIEW AND PURPOSE OF THE POLICY</w:t>
      </w:r>
      <w:r>
        <w:rPr>
          <w:b w:val="0"/>
          <w:szCs w:val="24"/>
        </w:rPr>
        <w:tab/>
        <w:t>1-11</w:t>
      </w:r>
    </w:p>
    <w:p w14:paraId="0928D860" w14:textId="77777777" w:rsidR="00D5157B" w:rsidRPr="0028321A" w:rsidRDefault="00EB712D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III.B.</w:t>
      </w:r>
      <w:r>
        <w:rPr>
          <w:b w:val="0"/>
          <w:szCs w:val="24"/>
        </w:rPr>
        <w:tab/>
      </w:r>
      <w:r w:rsidR="00D5157B" w:rsidRPr="0028321A">
        <w:rPr>
          <w:b w:val="0"/>
          <w:szCs w:val="24"/>
        </w:rPr>
        <w:t xml:space="preserve">CONTENTS </w:t>
      </w:r>
      <w:r w:rsidR="00E62561" w:rsidRPr="0028321A">
        <w:rPr>
          <w:b w:val="0"/>
          <w:szCs w:val="24"/>
        </w:rPr>
        <w:t>O</w:t>
      </w:r>
      <w:r w:rsidR="00112E3F">
        <w:rPr>
          <w:b w:val="0"/>
          <w:szCs w:val="24"/>
        </w:rPr>
        <w:t>F THE POLICY</w:t>
      </w:r>
      <w:r>
        <w:rPr>
          <w:b w:val="0"/>
          <w:szCs w:val="24"/>
        </w:rPr>
        <w:tab/>
        <w:t>1-11</w:t>
      </w:r>
    </w:p>
    <w:p w14:paraId="7F0198E9" w14:textId="77777777" w:rsidR="008B12D0" w:rsidRDefault="00D01492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026D52">
        <w:rPr>
          <w:b w:val="0"/>
          <w:szCs w:val="24"/>
        </w:rPr>
        <w:t>C</w:t>
      </w:r>
      <w:r w:rsidR="00EB712D">
        <w:rPr>
          <w:b w:val="0"/>
          <w:szCs w:val="24"/>
        </w:rPr>
        <w:t>.</w:t>
      </w:r>
      <w:r w:rsidR="00EB712D">
        <w:rPr>
          <w:b w:val="0"/>
          <w:szCs w:val="24"/>
        </w:rPr>
        <w:tab/>
      </w:r>
      <w:r w:rsidR="008B12D0" w:rsidRPr="0028321A">
        <w:rPr>
          <w:b w:val="0"/>
          <w:szCs w:val="24"/>
        </w:rPr>
        <w:t>UPDATING AND REVISING THE P</w:t>
      </w:r>
      <w:r w:rsidR="00556FF2">
        <w:rPr>
          <w:b w:val="0"/>
          <w:szCs w:val="24"/>
        </w:rPr>
        <w:t>OLICY</w:t>
      </w:r>
      <w:r w:rsidR="00EB712D">
        <w:rPr>
          <w:b w:val="0"/>
          <w:szCs w:val="24"/>
        </w:rPr>
        <w:tab/>
        <w:t>1-12</w:t>
      </w:r>
    </w:p>
    <w:p w14:paraId="7B543221" w14:textId="77777777" w:rsidR="00262F47" w:rsidRPr="00262F47" w:rsidRDefault="002E4F14" w:rsidP="00262F47">
      <w:pPr>
        <w:tabs>
          <w:tab w:val="left" w:pos="5310"/>
        </w:tabs>
        <w:spacing w:before="240" w:after="0"/>
        <w:jc w:val="center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="00262F47" w:rsidRPr="00262F47">
        <w:rPr>
          <w:b/>
          <w:bCs/>
          <w:szCs w:val="24"/>
        </w:rPr>
        <w:lastRenderedPageBreak/>
        <w:t>Chapter 2</w:t>
      </w:r>
    </w:p>
    <w:p w14:paraId="68141632" w14:textId="77777777" w:rsidR="00262F47" w:rsidRPr="00262F47" w:rsidRDefault="00262F47" w:rsidP="00262F47">
      <w:pPr>
        <w:spacing w:before="0" w:after="120"/>
        <w:jc w:val="center"/>
        <w:rPr>
          <w:b/>
          <w:bCs/>
          <w:szCs w:val="24"/>
        </w:rPr>
      </w:pPr>
      <w:r w:rsidRPr="00262F47">
        <w:rPr>
          <w:b/>
          <w:bCs/>
          <w:szCs w:val="24"/>
        </w:rPr>
        <w:t>FAIR HOUSING AND EQUAL OPPORTUNITY</w:t>
      </w:r>
    </w:p>
    <w:p w14:paraId="65A45FE4" w14:textId="77777777" w:rsidR="00EB712D" w:rsidRDefault="00262F47" w:rsidP="00EB712D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INTRODUCTION</w:t>
      </w:r>
      <w:r>
        <w:rPr>
          <w:b w:val="0"/>
          <w:szCs w:val="24"/>
        </w:rPr>
        <w:tab/>
        <w:t>2-1</w:t>
      </w:r>
    </w:p>
    <w:p w14:paraId="6DFFA4F6" w14:textId="77777777" w:rsidR="00262F47" w:rsidRPr="00262F47" w:rsidRDefault="00262F47" w:rsidP="00262F47">
      <w:pPr>
        <w:spacing w:before="240" w:after="120"/>
        <w:jc w:val="center"/>
        <w:rPr>
          <w:b/>
          <w:szCs w:val="24"/>
        </w:rPr>
      </w:pPr>
      <w:r w:rsidRPr="00262F47">
        <w:rPr>
          <w:b/>
          <w:szCs w:val="24"/>
        </w:rPr>
        <w:t>PART I: NONDISCRIMINATION</w:t>
      </w:r>
    </w:p>
    <w:p w14:paraId="03686A3B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OVERVIEW</w:t>
      </w:r>
      <w:r>
        <w:rPr>
          <w:b w:val="0"/>
          <w:szCs w:val="24"/>
        </w:rPr>
        <w:tab/>
        <w:t>2-3</w:t>
      </w:r>
    </w:p>
    <w:p w14:paraId="57C00C75" w14:textId="77777777" w:rsid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NONDISCRIMINATION</w:t>
      </w:r>
      <w:r>
        <w:rPr>
          <w:b w:val="0"/>
          <w:szCs w:val="24"/>
        </w:rPr>
        <w:tab/>
        <w:t>2-4</w:t>
      </w:r>
    </w:p>
    <w:p w14:paraId="7DAAD917" w14:textId="77777777" w:rsidR="00064606" w:rsidRPr="00262F47" w:rsidRDefault="00064606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</w:t>
      </w:r>
      <w:r w:rsidR="00AA2FD9">
        <w:rPr>
          <w:b w:val="0"/>
          <w:szCs w:val="24"/>
        </w:rPr>
        <w:t>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  <w:t>DISCRIMINATION COMPLAINTS</w:t>
      </w:r>
      <w:r>
        <w:rPr>
          <w:b w:val="0"/>
          <w:szCs w:val="24"/>
        </w:rPr>
        <w:tab/>
        <w:t>2-</w:t>
      </w:r>
      <w:r w:rsidR="00274053">
        <w:rPr>
          <w:b w:val="0"/>
          <w:szCs w:val="24"/>
        </w:rPr>
        <w:t>5</w:t>
      </w:r>
    </w:p>
    <w:p w14:paraId="1E573979" w14:textId="77777777" w:rsidR="00262F47" w:rsidRDefault="00262F47" w:rsidP="00262F47">
      <w:pPr>
        <w:spacing w:before="240" w:after="120"/>
        <w:jc w:val="center"/>
        <w:rPr>
          <w:b/>
        </w:rPr>
      </w:pPr>
      <w:r>
        <w:rPr>
          <w:b/>
        </w:rPr>
        <w:t xml:space="preserve">PART II: </w:t>
      </w:r>
      <w:r w:rsidRPr="00262F47">
        <w:rPr>
          <w:b/>
          <w:szCs w:val="24"/>
        </w:rPr>
        <w:t>POLICIES</w:t>
      </w:r>
      <w:r w:rsidRPr="00BD0F53">
        <w:rPr>
          <w:b/>
        </w:rPr>
        <w:t xml:space="preserve"> RELATED TO PERSONS WITH DISABI</w:t>
      </w:r>
      <w:r>
        <w:rPr>
          <w:b/>
        </w:rPr>
        <w:t>LI</w:t>
      </w:r>
      <w:r w:rsidRPr="00BD0F53">
        <w:rPr>
          <w:b/>
        </w:rPr>
        <w:t>TIES</w:t>
      </w:r>
      <w:r>
        <w:rPr>
          <w:b/>
        </w:rPr>
        <w:t xml:space="preserve"> </w:t>
      </w:r>
    </w:p>
    <w:p w14:paraId="1344A303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II.</w:t>
      </w:r>
      <w:r>
        <w:rPr>
          <w:b w:val="0"/>
          <w:szCs w:val="24"/>
        </w:rPr>
        <w:t>A.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OVERVIEW</w:t>
      </w:r>
      <w:r>
        <w:rPr>
          <w:b w:val="0"/>
          <w:szCs w:val="24"/>
        </w:rPr>
        <w:tab/>
        <w:t>2-</w:t>
      </w:r>
      <w:r w:rsidR="00AA2FD9">
        <w:rPr>
          <w:b w:val="0"/>
          <w:szCs w:val="24"/>
        </w:rPr>
        <w:t>9</w:t>
      </w:r>
    </w:p>
    <w:p w14:paraId="4B2E6B94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DEFINITION OF REASONABLE ACCOMMODATION</w:t>
      </w:r>
      <w:r>
        <w:rPr>
          <w:b w:val="0"/>
          <w:szCs w:val="24"/>
        </w:rPr>
        <w:tab/>
        <w:t>2-</w:t>
      </w:r>
      <w:r w:rsidR="00AA2FD9">
        <w:rPr>
          <w:b w:val="0"/>
          <w:szCs w:val="24"/>
        </w:rPr>
        <w:t>10</w:t>
      </w:r>
    </w:p>
    <w:p w14:paraId="4EE1DD2A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REQUEST FOR AN ACCOMMODATION</w:t>
      </w:r>
      <w:r>
        <w:rPr>
          <w:b w:val="0"/>
          <w:szCs w:val="24"/>
        </w:rPr>
        <w:tab/>
        <w:t>2-</w:t>
      </w:r>
      <w:r w:rsidR="00AA2FD9">
        <w:rPr>
          <w:b w:val="0"/>
          <w:szCs w:val="24"/>
        </w:rPr>
        <w:t>11</w:t>
      </w:r>
    </w:p>
    <w:p w14:paraId="49EE6A46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VERIFICATION OF DISABILITY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2</w:t>
      </w:r>
    </w:p>
    <w:p w14:paraId="5A6FED59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II.E.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APPROVAL/DENI</w:t>
      </w:r>
      <w:r w:rsidR="00E73CEB">
        <w:rPr>
          <w:b w:val="0"/>
          <w:szCs w:val="24"/>
        </w:rPr>
        <w:t>AL OF A REQUESTED ACCOMMODATION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3</w:t>
      </w:r>
    </w:p>
    <w:p w14:paraId="12F15B15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II.F.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 xml:space="preserve">PROGRAM ACCESSIBILITY FOR PERSONS WITH HEARING OR </w:t>
      </w:r>
      <w:r w:rsidR="00E73CEB">
        <w:rPr>
          <w:b w:val="0"/>
          <w:szCs w:val="24"/>
        </w:rPr>
        <w:br/>
      </w:r>
      <w:r w:rsidRPr="00262F47">
        <w:rPr>
          <w:b w:val="0"/>
          <w:szCs w:val="24"/>
        </w:rPr>
        <w:t>VISION IMPAIRMENTS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4</w:t>
      </w:r>
    </w:p>
    <w:p w14:paraId="503FEFBF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II.G.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PHYSICAL ACCESSIBILITY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5</w:t>
      </w:r>
    </w:p>
    <w:p w14:paraId="3FDD584A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II.H.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DENIAL OR TERMINATION OF ASSISTANCE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6</w:t>
      </w:r>
    </w:p>
    <w:p w14:paraId="2990E9EC" w14:textId="77777777" w:rsidR="00262F47" w:rsidRPr="00BD0F53" w:rsidRDefault="00262F47" w:rsidP="00262F47">
      <w:pPr>
        <w:spacing w:before="240" w:after="120"/>
        <w:jc w:val="center"/>
        <w:rPr>
          <w:b/>
        </w:rPr>
      </w:pPr>
      <w:r>
        <w:rPr>
          <w:b/>
        </w:rPr>
        <w:t>PART III:</w:t>
      </w:r>
      <w:r w:rsidRPr="00BD0F53">
        <w:rPr>
          <w:b/>
        </w:rPr>
        <w:t xml:space="preserve"> IMPROVING </w:t>
      </w:r>
      <w:r w:rsidRPr="002E4F14">
        <w:rPr>
          <w:b/>
          <w:szCs w:val="24"/>
        </w:rPr>
        <w:t>ACCESS</w:t>
      </w:r>
      <w:r w:rsidRPr="00BD0F53">
        <w:rPr>
          <w:b/>
        </w:rPr>
        <w:t xml:space="preserve"> TO SERVICES FOR PERSONS WITH </w:t>
      </w:r>
      <w:r>
        <w:rPr>
          <w:b/>
        </w:rPr>
        <w:br/>
      </w:r>
      <w:r w:rsidRPr="00BD0F53">
        <w:rPr>
          <w:b/>
        </w:rPr>
        <w:t>LIMITED</w:t>
      </w:r>
      <w:r>
        <w:rPr>
          <w:b/>
        </w:rPr>
        <w:t xml:space="preserve"> </w:t>
      </w:r>
      <w:r w:rsidRPr="00BD0F53">
        <w:rPr>
          <w:b/>
        </w:rPr>
        <w:t>ENGLISH PROFICIENCY (LEP)</w:t>
      </w:r>
    </w:p>
    <w:p w14:paraId="376AD0CF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III.</w:t>
      </w:r>
      <w:r>
        <w:rPr>
          <w:b w:val="0"/>
          <w:szCs w:val="24"/>
        </w:rPr>
        <w:t>A.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OVERVIEW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7</w:t>
      </w:r>
    </w:p>
    <w:p w14:paraId="17D97962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III.</w:t>
      </w:r>
      <w:r>
        <w:rPr>
          <w:b w:val="0"/>
          <w:szCs w:val="24"/>
        </w:rPr>
        <w:t>B.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ORAL INTERPRETATION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8</w:t>
      </w:r>
    </w:p>
    <w:p w14:paraId="0D125276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III.</w:t>
      </w:r>
      <w:r>
        <w:rPr>
          <w:b w:val="0"/>
          <w:szCs w:val="24"/>
        </w:rPr>
        <w:t>C.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WRITTEN TRANSLATION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8</w:t>
      </w:r>
    </w:p>
    <w:p w14:paraId="12F232A4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III.D.</w:t>
      </w:r>
      <w:r>
        <w:rPr>
          <w:b w:val="0"/>
          <w:szCs w:val="24"/>
        </w:rPr>
        <w:tab/>
      </w:r>
      <w:r w:rsidRPr="00262F47">
        <w:rPr>
          <w:b w:val="0"/>
          <w:szCs w:val="24"/>
        </w:rPr>
        <w:t>IMPLEMENTATION PLAN</w:t>
      </w:r>
      <w:r>
        <w:rPr>
          <w:b w:val="0"/>
          <w:szCs w:val="24"/>
        </w:rPr>
        <w:tab/>
        <w:t>2-1</w:t>
      </w:r>
      <w:r w:rsidR="00AA2FD9">
        <w:rPr>
          <w:b w:val="0"/>
          <w:szCs w:val="24"/>
        </w:rPr>
        <w:t>9</w:t>
      </w:r>
    </w:p>
    <w:p w14:paraId="708D72C6" w14:textId="77777777" w:rsidR="00262F47" w:rsidRDefault="00262F47" w:rsidP="00262F47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7D7914C8" w14:textId="77777777" w:rsidR="00262F47" w:rsidRPr="00262F47" w:rsidRDefault="00262F47" w:rsidP="00262F4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2F47">
        <w:rPr>
          <w:b w:val="0"/>
          <w:szCs w:val="24"/>
        </w:rPr>
        <w:t>2-1</w:t>
      </w:r>
      <w:r w:rsidR="00310A10">
        <w:rPr>
          <w:b w:val="0"/>
          <w:szCs w:val="24"/>
        </w:rPr>
        <w:t>:</w:t>
      </w:r>
      <w:r w:rsidR="00310A10">
        <w:rPr>
          <w:b w:val="0"/>
          <w:szCs w:val="24"/>
        </w:rPr>
        <w:tab/>
      </w:r>
      <w:r w:rsidRPr="00262F47">
        <w:rPr>
          <w:b w:val="0"/>
          <w:szCs w:val="24"/>
        </w:rPr>
        <w:t xml:space="preserve">DEFINITION OF A PERSON WITH A DISABILITY UNDER FEDERAL </w:t>
      </w:r>
      <w:r w:rsidR="00FF1E87">
        <w:rPr>
          <w:b w:val="0"/>
          <w:szCs w:val="24"/>
        </w:rPr>
        <w:br/>
      </w:r>
      <w:r w:rsidRPr="00262F47">
        <w:rPr>
          <w:b w:val="0"/>
          <w:szCs w:val="24"/>
        </w:rPr>
        <w:t>CIVIL RIGHTS LAWS</w:t>
      </w:r>
      <w:r w:rsidR="00310A10">
        <w:rPr>
          <w:b w:val="0"/>
          <w:szCs w:val="24"/>
        </w:rPr>
        <w:tab/>
        <w:t>2-</w:t>
      </w:r>
      <w:r w:rsidR="00AA2FD9">
        <w:rPr>
          <w:b w:val="0"/>
          <w:szCs w:val="24"/>
        </w:rPr>
        <w:t>21</w:t>
      </w:r>
    </w:p>
    <w:p w14:paraId="291F2A6E" w14:textId="77777777" w:rsidR="00FF1E87" w:rsidRDefault="002E4F14" w:rsidP="00FF1E87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FF1E87" w:rsidRPr="00FF1E87">
        <w:rPr>
          <w:b/>
          <w:bCs/>
          <w:szCs w:val="24"/>
        </w:rPr>
        <w:lastRenderedPageBreak/>
        <w:t>Chapter</w:t>
      </w:r>
      <w:r w:rsidR="00FF1E87">
        <w:rPr>
          <w:b/>
        </w:rPr>
        <w:t xml:space="preserve"> 3</w:t>
      </w:r>
    </w:p>
    <w:p w14:paraId="2BAB757C" w14:textId="77777777" w:rsidR="00FF1E87" w:rsidRDefault="00FF1E87" w:rsidP="00FF1E87">
      <w:pPr>
        <w:spacing w:before="0" w:after="120"/>
        <w:jc w:val="center"/>
        <w:rPr>
          <w:b/>
        </w:rPr>
      </w:pPr>
      <w:r w:rsidRPr="00FF1E87">
        <w:rPr>
          <w:b/>
          <w:bCs/>
          <w:szCs w:val="24"/>
        </w:rPr>
        <w:t>ELIGIBILITY</w:t>
      </w:r>
    </w:p>
    <w:p w14:paraId="6BC6E060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</w:r>
      <w:r w:rsidR="002E4F14">
        <w:rPr>
          <w:b w:val="0"/>
          <w:szCs w:val="24"/>
        </w:rPr>
        <w:t>3-</w:t>
      </w:r>
      <w:r>
        <w:rPr>
          <w:b w:val="0"/>
          <w:szCs w:val="24"/>
        </w:rPr>
        <w:t>1</w:t>
      </w:r>
    </w:p>
    <w:p w14:paraId="479AA3E8" w14:textId="77777777" w:rsidR="00FF1E87" w:rsidRDefault="00FF1E87" w:rsidP="002E4F14">
      <w:pPr>
        <w:spacing w:before="240" w:after="120"/>
        <w:jc w:val="center"/>
        <w:rPr>
          <w:b/>
        </w:rPr>
      </w:pPr>
      <w:r w:rsidRPr="007268B9">
        <w:rPr>
          <w:b/>
        </w:rPr>
        <w:t>PART I</w:t>
      </w:r>
      <w:r>
        <w:rPr>
          <w:b/>
        </w:rPr>
        <w:t>:</w:t>
      </w:r>
      <w:r>
        <w:t xml:space="preserve"> </w:t>
      </w:r>
      <w:r>
        <w:rPr>
          <w:b/>
        </w:rPr>
        <w:t xml:space="preserve">DEFINITIONS </w:t>
      </w:r>
      <w:r w:rsidR="00E73CEB">
        <w:rPr>
          <w:b/>
        </w:rPr>
        <w:t>OF FAMILY AND HOUSEHOLD MEMBERS</w:t>
      </w:r>
    </w:p>
    <w:p w14:paraId="128EDDD1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OVERVIEW</w:t>
      </w:r>
      <w:r w:rsidR="002E4F14">
        <w:rPr>
          <w:b w:val="0"/>
          <w:szCs w:val="24"/>
        </w:rPr>
        <w:tab/>
        <w:t>3-3</w:t>
      </w:r>
    </w:p>
    <w:p w14:paraId="0DE048EF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 xml:space="preserve">FAMILY AND </w:t>
      </w:r>
      <w:r w:rsidR="00E73CEB">
        <w:rPr>
          <w:b w:val="0"/>
          <w:szCs w:val="24"/>
        </w:rPr>
        <w:t>HOUSEHOLD</w:t>
      </w:r>
      <w:r w:rsidR="002E4F14">
        <w:rPr>
          <w:b w:val="0"/>
          <w:szCs w:val="24"/>
        </w:rPr>
        <w:tab/>
        <w:t>3-3</w:t>
      </w:r>
    </w:p>
    <w:p w14:paraId="705AC087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FAMILY BREAK-UP AND REMAINING MEMBER OF TENANT FAMILY</w:t>
      </w:r>
      <w:r w:rsidR="002E4F14">
        <w:rPr>
          <w:b w:val="0"/>
          <w:szCs w:val="24"/>
        </w:rPr>
        <w:tab/>
        <w:t>3-4</w:t>
      </w:r>
    </w:p>
    <w:p w14:paraId="6498F4B9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 xml:space="preserve">HEAD OF </w:t>
      </w:r>
      <w:r w:rsidR="00E73CEB">
        <w:rPr>
          <w:b w:val="0"/>
          <w:szCs w:val="24"/>
        </w:rPr>
        <w:t>HOUSEHOLD</w:t>
      </w:r>
      <w:r w:rsidR="002E4F14">
        <w:rPr>
          <w:b w:val="0"/>
          <w:szCs w:val="24"/>
        </w:rPr>
        <w:tab/>
        <w:t>3-5</w:t>
      </w:r>
    </w:p>
    <w:p w14:paraId="5AF15CCF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 xml:space="preserve">SPOUSE, COHEAD, AND OTHER </w:t>
      </w:r>
      <w:r w:rsidR="002E4F14">
        <w:rPr>
          <w:b w:val="0"/>
          <w:szCs w:val="24"/>
        </w:rPr>
        <w:t>ADULT</w:t>
      </w:r>
      <w:r w:rsidR="002E4F14">
        <w:rPr>
          <w:b w:val="0"/>
          <w:szCs w:val="24"/>
        </w:rPr>
        <w:tab/>
        <w:t>3-5</w:t>
      </w:r>
    </w:p>
    <w:p w14:paraId="788257D9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I.</w:t>
      </w:r>
      <w:r>
        <w:rPr>
          <w:b w:val="0"/>
          <w:szCs w:val="24"/>
        </w:rPr>
        <w:t>F.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DEPENDENT</w:t>
      </w:r>
      <w:r w:rsidR="008D3B53">
        <w:rPr>
          <w:b w:val="0"/>
          <w:szCs w:val="24"/>
        </w:rPr>
        <w:t>S AND MINORS</w:t>
      </w:r>
      <w:r w:rsidR="002E4F14">
        <w:rPr>
          <w:b w:val="0"/>
          <w:szCs w:val="24"/>
        </w:rPr>
        <w:tab/>
        <w:t>3-6</w:t>
      </w:r>
    </w:p>
    <w:p w14:paraId="3B711A31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I.G.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FULL-TIME STUDENT</w:t>
      </w:r>
      <w:r w:rsidR="002E4F14">
        <w:rPr>
          <w:b w:val="0"/>
          <w:szCs w:val="24"/>
        </w:rPr>
        <w:tab/>
        <w:t>3-6</w:t>
      </w:r>
    </w:p>
    <w:p w14:paraId="7D06951A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I.H.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ELDERLY AND NEAR-ELDERLY PERSONS, AND ELDERLY FAMILY</w:t>
      </w:r>
      <w:r w:rsidR="002E4F14">
        <w:rPr>
          <w:b w:val="0"/>
          <w:szCs w:val="24"/>
        </w:rPr>
        <w:tab/>
        <w:t>3-7</w:t>
      </w:r>
    </w:p>
    <w:p w14:paraId="0092F558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I.</w:t>
      </w:r>
      <w:r>
        <w:rPr>
          <w:b w:val="0"/>
          <w:szCs w:val="24"/>
        </w:rPr>
        <w:t>I.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PERSONS WITH DISABILITIES AND DISABLED FAMILY</w:t>
      </w:r>
      <w:r w:rsidR="002E4F14">
        <w:rPr>
          <w:b w:val="0"/>
          <w:szCs w:val="24"/>
        </w:rPr>
        <w:tab/>
        <w:t>3-7</w:t>
      </w:r>
    </w:p>
    <w:p w14:paraId="20DADDDA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I.J.</w:t>
      </w:r>
      <w:r>
        <w:rPr>
          <w:b w:val="0"/>
          <w:szCs w:val="24"/>
        </w:rPr>
        <w:tab/>
      </w:r>
      <w:r w:rsidR="00E73CEB">
        <w:rPr>
          <w:b w:val="0"/>
          <w:szCs w:val="24"/>
        </w:rPr>
        <w:t>GUESTS</w:t>
      </w:r>
      <w:r w:rsidR="002E4F14">
        <w:rPr>
          <w:b w:val="0"/>
          <w:szCs w:val="24"/>
        </w:rPr>
        <w:tab/>
        <w:t>3-8</w:t>
      </w:r>
    </w:p>
    <w:p w14:paraId="077DC679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I.K.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 xml:space="preserve">FOSTER CHILDREN AND FOSTER </w:t>
      </w:r>
      <w:r w:rsidR="002E4F14">
        <w:rPr>
          <w:b w:val="0"/>
          <w:szCs w:val="24"/>
        </w:rPr>
        <w:t>ADULTS</w:t>
      </w:r>
      <w:r w:rsidR="002E4F14">
        <w:rPr>
          <w:b w:val="0"/>
          <w:szCs w:val="24"/>
        </w:rPr>
        <w:tab/>
        <w:t>3-9</w:t>
      </w:r>
    </w:p>
    <w:p w14:paraId="7F33B980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I.L.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ABSENT FAMILY MEMBERS</w:t>
      </w:r>
      <w:r w:rsidR="002E4F14">
        <w:rPr>
          <w:b w:val="0"/>
          <w:szCs w:val="24"/>
        </w:rPr>
        <w:tab/>
        <w:t>3-10</w:t>
      </w:r>
    </w:p>
    <w:p w14:paraId="7E606C21" w14:textId="77777777" w:rsid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  <w:szCs w:val="24"/>
        </w:rPr>
        <w:t>I.M.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LIVE-IN AIDE</w:t>
      </w:r>
      <w:r w:rsidR="002E4F14">
        <w:rPr>
          <w:b w:val="0"/>
          <w:szCs w:val="24"/>
        </w:rPr>
        <w:tab/>
        <w:t>3-12</w:t>
      </w:r>
    </w:p>
    <w:p w14:paraId="5421238D" w14:textId="77777777" w:rsidR="00FF1E87" w:rsidRPr="00185522" w:rsidRDefault="00FF1E87" w:rsidP="002E4F14">
      <w:pPr>
        <w:spacing w:before="240" w:after="120"/>
        <w:jc w:val="center"/>
        <w:rPr>
          <w:b/>
        </w:rPr>
      </w:pPr>
      <w:r>
        <w:rPr>
          <w:b/>
        </w:rPr>
        <w:t xml:space="preserve">PART II: </w:t>
      </w:r>
      <w:r w:rsidRPr="00185522">
        <w:rPr>
          <w:b/>
        </w:rPr>
        <w:t>BASIC ELIGIBILITY CRITERIA</w:t>
      </w:r>
    </w:p>
    <w:p w14:paraId="165DB1EA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INCOME ELIGIBILITY AND TARGETING</w:t>
      </w:r>
      <w:r w:rsidR="002E4F14">
        <w:rPr>
          <w:b w:val="0"/>
          <w:szCs w:val="24"/>
        </w:rPr>
        <w:tab/>
        <w:t>3-13</w:t>
      </w:r>
    </w:p>
    <w:p w14:paraId="237F21BF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CITIZENSHIP OR ELIGIBLE IMMIGRATION STATUS</w:t>
      </w:r>
      <w:r w:rsidR="002E4F14">
        <w:rPr>
          <w:b w:val="0"/>
          <w:szCs w:val="24"/>
        </w:rPr>
        <w:tab/>
        <w:t>3-15</w:t>
      </w:r>
    </w:p>
    <w:p w14:paraId="5F3E57A7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SOCIAL SECURITY NUMBERS</w:t>
      </w:r>
      <w:r w:rsidR="002E4F14">
        <w:rPr>
          <w:b w:val="0"/>
          <w:szCs w:val="24"/>
        </w:rPr>
        <w:tab/>
        <w:t>3-17</w:t>
      </w:r>
    </w:p>
    <w:p w14:paraId="75B59581" w14:textId="77777777" w:rsid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FAMILY CONSENT TO RELEASE OF INFORMATION</w:t>
      </w:r>
      <w:r w:rsidR="002E4F14">
        <w:rPr>
          <w:b w:val="0"/>
          <w:szCs w:val="24"/>
        </w:rPr>
        <w:tab/>
        <w:t>3-18</w:t>
      </w:r>
    </w:p>
    <w:p w14:paraId="52356F06" w14:textId="77777777" w:rsidR="00272BF2" w:rsidRPr="00FF1E87" w:rsidRDefault="00272BF2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72BF2">
        <w:rPr>
          <w:b w:val="0"/>
          <w:szCs w:val="24"/>
        </w:rPr>
        <w:t>II.E.</w:t>
      </w:r>
      <w:r>
        <w:rPr>
          <w:b w:val="0"/>
          <w:szCs w:val="24"/>
        </w:rPr>
        <w:tab/>
      </w:r>
      <w:r w:rsidRPr="00272BF2">
        <w:rPr>
          <w:b w:val="0"/>
          <w:szCs w:val="24"/>
        </w:rPr>
        <w:t>EIV SYSTEM SEARCHES</w:t>
      </w:r>
      <w:r>
        <w:rPr>
          <w:b w:val="0"/>
          <w:szCs w:val="24"/>
        </w:rPr>
        <w:tab/>
        <w:t>3-19</w:t>
      </w:r>
    </w:p>
    <w:p w14:paraId="66F10814" w14:textId="77777777" w:rsidR="00FF1E87" w:rsidRDefault="00FF1E87" w:rsidP="002E4F14">
      <w:pPr>
        <w:spacing w:before="240" w:after="120"/>
        <w:jc w:val="center"/>
        <w:rPr>
          <w:b/>
        </w:rPr>
      </w:pPr>
      <w:r>
        <w:rPr>
          <w:b/>
        </w:rPr>
        <w:t>PART III: DENIAL OF ADMISSION</w:t>
      </w:r>
    </w:p>
    <w:p w14:paraId="47CFCB5F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OVERVIEW</w:t>
      </w:r>
      <w:r w:rsidR="002E4F14">
        <w:rPr>
          <w:b w:val="0"/>
          <w:szCs w:val="24"/>
        </w:rPr>
        <w:tab/>
        <w:t>3-</w:t>
      </w:r>
      <w:r w:rsidR="00272BF2">
        <w:rPr>
          <w:b w:val="0"/>
          <w:szCs w:val="24"/>
        </w:rPr>
        <w:t>21</w:t>
      </w:r>
    </w:p>
    <w:p w14:paraId="09B9C8C4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III.B.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REQUIRED DENIAL OF ADMISSION</w:t>
      </w:r>
      <w:r w:rsidR="002E4F14">
        <w:rPr>
          <w:b w:val="0"/>
          <w:szCs w:val="24"/>
        </w:rPr>
        <w:tab/>
        <w:t>3-</w:t>
      </w:r>
      <w:r w:rsidR="00C15B11">
        <w:rPr>
          <w:b w:val="0"/>
          <w:szCs w:val="24"/>
        </w:rPr>
        <w:t>2</w:t>
      </w:r>
      <w:r w:rsidR="00272BF2">
        <w:rPr>
          <w:b w:val="0"/>
          <w:szCs w:val="24"/>
        </w:rPr>
        <w:t>2</w:t>
      </w:r>
    </w:p>
    <w:p w14:paraId="3757C518" w14:textId="77777777" w:rsidR="00E00C6F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III.</w:t>
      </w:r>
      <w:r>
        <w:rPr>
          <w:b w:val="0"/>
          <w:szCs w:val="24"/>
        </w:rPr>
        <w:t>C.</w:t>
      </w:r>
      <w:r>
        <w:rPr>
          <w:b w:val="0"/>
          <w:szCs w:val="24"/>
        </w:rPr>
        <w:tab/>
      </w:r>
      <w:r w:rsidR="00E00C6F" w:rsidRPr="00E00C6F">
        <w:rPr>
          <w:b w:val="0"/>
          <w:szCs w:val="24"/>
        </w:rPr>
        <w:t xml:space="preserve">RESTRICTION ON </w:t>
      </w:r>
      <w:r w:rsidR="00132B0C" w:rsidRPr="00E00C6F">
        <w:rPr>
          <w:b w:val="0"/>
          <w:szCs w:val="24"/>
        </w:rPr>
        <w:t>ASSI</w:t>
      </w:r>
      <w:r w:rsidR="00132B0C">
        <w:rPr>
          <w:b w:val="0"/>
          <w:szCs w:val="24"/>
        </w:rPr>
        <w:t>S</w:t>
      </w:r>
      <w:r w:rsidR="00132B0C" w:rsidRPr="00E00C6F">
        <w:rPr>
          <w:b w:val="0"/>
          <w:szCs w:val="24"/>
        </w:rPr>
        <w:t>TA</w:t>
      </w:r>
      <w:r w:rsidR="00132B0C">
        <w:rPr>
          <w:b w:val="0"/>
          <w:szCs w:val="24"/>
        </w:rPr>
        <w:t>N</w:t>
      </w:r>
      <w:r w:rsidR="00132B0C" w:rsidRPr="00E00C6F">
        <w:rPr>
          <w:b w:val="0"/>
          <w:szCs w:val="24"/>
        </w:rPr>
        <w:t xml:space="preserve">CE </w:t>
      </w:r>
      <w:r w:rsidR="00E00C6F" w:rsidRPr="00E00C6F">
        <w:rPr>
          <w:b w:val="0"/>
          <w:szCs w:val="24"/>
        </w:rPr>
        <w:t>BASED ON ASSETS</w:t>
      </w:r>
      <w:r w:rsidR="00E00C6F">
        <w:rPr>
          <w:b w:val="0"/>
          <w:szCs w:val="24"/>
        </w:rPr>
        <w:tab/>
        <w:t>3-24</w:t>
      </w:r>
    </w:p>
    <w:p w14:paraId="3D3104E8" w14:textId="77777777" w:rsidR="00FF1E87" w:rsidRDefault="008D3B2A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III.D.</w:t>
      </w:r>
      <w:r>
        <w:rPr>
          <w:b w:val="0"/>
          <w:szCs w:val="24"/>
        </w:rPr>
        <w:tab/>
      </w:r>
      <w:r w:rsidR="00FF1E87" w:rsidRPr="00FF1E87">
        <w:rPr>
          <w:b w:val="0"/>
          <w:szCs w:val="24"/>
        </w:rPr>
        <w:t>OTHER PERMITTED REASONS FOR DENIAL OF ADMISSION</w:t>
      </w:r>
      <w:r w:rsidR="002E4F14">
        <w:rPr>
          <w:b w:val="0"/>
          <w:szCs w:val="24"/>
        </w:rPr>
        <w:tab/>
        <w:t>3-2</w:t>
      </w:r>
      <w:r w:rsidR="00BA3D87">
        <w:rPr>
          <w:b w:val="0"/>
          <w:szCs w:val="24"/>
        </w:rPr>
        <w:t>6</w:t>
      </w:r>
    </w:p>
    <w:p w14:paraId="1C96144C" w14:textId="77777777" w:rsidR="00FF1E87" w:rsidRP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ED3783">
        <w:rPr>
          <w:b w:val="0"/>
          <w:szCs w:val="24"/>
        </w:rPr>
        <w:t>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SCREENING</w:t>
      </w:r>
      <w:r w:rsidR="002E4F14">
        <w:rPr>
          <w:b w:val="0"/>
          <w:szCs w:val="24"/>
        </w:rPr>
        <w:tab/>
        <w:t>3-2</w:t>
      </w:r>
      <w:r w:rsidR="00BA3D87">
        <w:rPr>
          <w:b w:val="0"/>
          <w:szCs w:val="24"/>
        </w:rPr>
        <w:t>9</w:t>
      </w:r>
    </w:p>
    <w:p w14:paraId="44955D2F" w14:textId="77777777" w:rsid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ED3783">
        <w:rPr>
          <w:b w:val="0"/>
          <w:szCs w:val="24"/>
        </w:rPr>
        <w:t>F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CRITERIA FOR DECIDING TO DENY ADMISSION</w:t>
      </w:r>
      <w:r w:rsidR="002E4F14">
        <w:rPr>
          <w:b w:val="0"/>
          <w:szCs w:val="24"/>
        </w:rPr>
        <w:tab/>
        <w:t>3-</w:t>
      </w:r>
      <w:r w:rsidR="00272BF2">
        <w:rPr>
          <w:b w:val="0"/>
          <w:szCs w:val="24"/>
        </w:rPr>
        <w:t>3</w:t>
      </w:r>
      <w:r w:rsidR="00BA3D87">
        <w:rPr>
          <w:b w:val="0"/>
          <w:szCs w:val="24"/>
        </w:rPr>
        <w:t>4</w:t>
      </w:r>
    </w:p>
    <w:p w14:paraId="3124A90B" w14:textId="77777777" w:rsidR="005E4035" w:rsidRPr="00FF1E87" w:rsidRDefault="005E4035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ED3783">
        <w:rPr>
          <w:b w:val="0"/>
          <w:szCs w:val="24"/>
        </w:rPr>
        <w:t>G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5E4035">
        <w:rPr>
          <w:b w:val="0"/>
          <w:szCs w:val="24"/>
        </w:rPr>
        <w:t>PROHIBITION AGAINST DENIAL OF ASSISTANCE TO</w:t>
      </w:r>
      <w:r w:rsidR="00B3156F">
        <w:rPr>
          <w:b w:val="0"/>
          <w:szCs w:val="24"/>
        </w:rPr>
        <w:t xml:space="preserve"> </w:t>
      </w:r>
      <w:r w:rsidRPr="005E4035">
        <w:rPr>
          <w:b w:val="0"/>
          <w:szCs w:val="24"/>
        </w:rPr>
        <w:t xml:space="preserve">VICTIMS </w:t>
      </w:r>
      <w:r w:rsidR="00B3156F">
        <w:rPr>
          <w:b w:val="0"/>
          <w:szCs w:val="24"/>
        </w:rPr>
        <w:br/>
      </w:r>
      <w:r w:rsidRPr="005E4035">
        <w:rPr>
          <w:b w:val="0"/>
          <w:szCs w:val="24"/>
        </w:rPr>
        <w:t xml:space="preserve">OF DOMESTIC VIOLENCE, DATING VIOLENCE, </w:t>
      </w:r>
      <w:r w:rsidR="006E2153">
        <w:rPr>
          <w:b w:val="0"/>
          <w:szCs w:val="24"/>
        </w:rPr>
        <w:t xml:space="preserve">SEXUAL ASSAULT, </w:t>
      </w:r>
      <w:r w:rsidRPr="005E4035">
        <w:rPr>
          <w:b w:val="0"/>
          <w:szCs w:val="24"/>
        </w:rPr>
        <w:t>STALKING</w:t>
      </w:r>
      <w:r w:rsidR="00751CE8">
        <w:rPr>
          <w:b w:val="0"/>
          <w:szCs w:val="24"/>
        </w:rPr>
        <w:t>, AND HUMAN TRAFFICKING</w:t>
      </w:r>
      <w:r>
        <w:rPr>
          <w:b w:val="0"/>
          <w:szCs w:val="24"/>
        </w:rPr>
        <w:tab/>
        <w:t>3-3</w:t>
      </w:r>
      <w:r w:rsidR="004A4002">
        <w:rPr>
          <w:b w:val="0"/>
          <w:szCs w:val="24"/>
        </w:rPr>
        <w:t>7</w:t>
      </w:r>
    </w:p>
    <w:p w14:paraId="6675E415" w14:textId="77777777" w:rsidR="00FF1E87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ED3783">
        <w:rPr>
          <w:b w:val="0"/>
          <w:szCs w:val="24"/>
        </w:rPr>
        <w:t>H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FF1E87">
        <w:rPr>
          <w:b w:val="0"/>
          <w:szCs w:val="24"/>
        </w:rPr>
        <w:t>NOTICE OF ELIGIBILITY OR DENIAL</w:t>
      </w:r>
      <w:r w:rsidR="005E4035">
        <w:rPr>
          <w:b w:val="0"/>
          <w:szCs w:val="24"/>
        </w:rPr>
        <w:tab/>
        <w:t>3-3</w:t>
      </w:r>
      <w:r w:rsidR="00110FEE">
        <w:rPr>
          <w:b w:val="0"/>
          <w:szCs w:val="24"/>
        </w:rPr>
        <w:t>9</w:t>
      </w:r>
    </w:p>
    <w:p w14:paraId="53BBF8B5" w14:textId="77777777" w:rsidR="00FF1E87" w:rsidRDefault="00FF1E87" w:rsidP="00FF1E87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6D4113FD" w14:textId="77777777" w:rsidR="00FF1E87" w:rsidRPr="005D1B28" w:rsidRDefault="00FF1E87" w:rsidP="00FF1E8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3-1:</w:t>
      </w:r>
      <w:r>
        <w:rPr>
          <w:b w:val="0"/>
        </w:rPr>
        <w:tab/>
      </w:r>
      <w:r w:rsidRPr="005D1B28">
        <w:rPr>
          <w:b w:val="0"/>
        </w:rPr>
        <w:t>DETAILED DEFI</w:t>
      </w:r>
      <w:r>
        <w:rPr>
          <w:b w:val="0"/>
        </w:rPr>
        <w:t>NITIONS RELATED TO DISABILITIES</w:t>
      </w:r>
      <w:r w:rsidR="002E4F14">
        <w:rPr>
          <w:b w:val="0"/>
        </w:rPr>
        <w:tab/>
        <w:t>3-</w:t>
      </w:r>
      <w:r w:rsidR="00E57F4B">
        <w:rPr>
          <w:b w:val="0"/>
        </w:rPr>
        <w:t>41</w:t>
      </w:r>
    </w:p>
    <w:p w14:paraId="74A8C1C0" w14:textId="77777777" w:rsidR="002E4F14" w:rsidRPr="00D24C4E" w:rsidRDefault="002E4F14" w:rsidP="002E4F14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Pr="002E4F14">
        <w:rPr>
          <w:b/>
          <w:bCs/>
          <w:szCs w:val="24"/>
        </w:rPr>
        <w:lastRenderedPageBreak/>
        <w:t>Chapter</w:t>
      </w:r>
      <w:r w:rsidRPr="00D24C4E">
        <w:rPr>
          <w:b/>
        </w:rPr>
        <w:t xml:space="preserve"> 4</w:t>
      </w:r>
    </w:p>
    <w:p w14:paraId="091DD1DF" w14:textId="77777777" w:rsidR="002E4F14" w:rsidRPr="00D24C4E" w:rsidRDefault="002E4F14" w:rsidP="002E4F14">
      <w:pPr>
        <w:spacing w:before="0" w:after="120"/>
        <w:jc w:val="center"/>
        <w:rPr>
          <w:b/>
        </w:rPr>
      </w:pPr>
      <w:r w:rsidRPr="00D24C4E">
        <w:rPr>
          <w:b/>
        </w:rPr>
        <w:t>APPLICATIONS, WAITING LIST AND TENANT SELECTION</w:t>
      </w:r>
    </w:p>
    <w:p w14:paraId="580919DF" w14:textId="77777777" w:rsidR="002E4F14" w:rsidRPr="00FF1E87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4-1</w:t>
      </w:r>
    </w:p>
    <w:p w14:paraId="70327340" w14:textId="77777777" w:rsidR="002E4F14" w:rsidRPr="00D24C4E" w:rsidRDefault="002E4F14" w:rsidP="002E4F14">
      <w:pPr>
        <w:spacing w:before="240" w:after="120"/>
        <w:jc w:val="center"/>
        <w:rPr>
          <w:b/>
        </w:rPr>
      </w:pPr>
      <w:r w:rsidRPr="00D24C4E">
        <w:rPr>
          <w:b/>
        </w:rPr>
        <w:t xml:space="preserve">PART I: </w:t>
      </w:r>
      <w:r>
        <w:rPr>
          <w:b/>
        </w:rPr>
        <w:t>THE</w:t>
      </w:r>
      <w:r w:rsidRPr="00D24C4E">
        <w:rPr>
          <w:b/>
        </w:rPr>
        <w:t xml:space="preserve"> APPLICATION PROCESS</w:t>
      </w:r>
    </w:p>
    <w:p w14:paraId="5A7C4606" w14:textId="77777777" w:rsidR="002E4F14" w:rsidRPr="002E4F14" w:rsidRDefault="00766A89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="002E4F14" w:rsidRPr="002E4F14">
        <w:rPr>
          <w:b w:val="0"/>
          <w:szCs w:val="24"/>
        </w:rPr>
        <w:t>OVERVIEW</w:t>
      </w:r>
      <w:r w:rsidR="002E4F14">
        <w:rPr>
          <w:b w:val="0"/>
          <w:szCs w:val="24"/>
        </w:rPr>
        <w:tab/>
        <w:t>4-3</w:t>
      </w:r>
    </w:p>
    <w:p w14:paraId="6C97440C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I.B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APPLYING FOR ASSISTANCE</w:t>
      </w:r>
      <w:r>
        <w:rPr>
          <w:b w:val="0"/>
          <w:szCs w:val="24"/>
        </w:rPr>
        <w:tab/>
        <w:t>4-3</w:t>
      </w:r>
    </w:p>
    <w:p w14:paraId="021A6178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I.C.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ACCESSIBILITY OF THE APPLICATION PROCESS</w:t>
      </w:r>
      <w:r>
        <w:rPr>
          <w:b w:val="0"/>
          <w:szCs w:val="24"/>
        </w:rPr>
        <w:tab/>
        <w:t>4-4</w:t>
      </w:r>
    </w:p>
    <w:p w14:paraId="4919FBA8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I.D.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PLACEMENT ON THE WAITING LIST</w:t>
      </w:r>
      <w:r>
        <w:rPr>
          <w:b w:val="0"/>
          <w:szCs w:val="24"/>
        </w:rPr>
        <w:tab/>
        <w:t>4-5</w:t>
      </w:r>
    </w:p>
    <w:p w14:paraId="04D82551" w14:textId="77777777" w:rsidR="002E4F14" w:rsidRPr="00D24C4E" w:rsidRDefault="002E4F14" w:rsidP="002E4F14">
      <w:pPr>
        <w:spacing w:before="240" w:after="120"/>
        <w:jc w:val="center"/>
        <w:rPr>
          <w:b/>
        </w:rPr>
      </w:pPr>
      <w:r w:rsidRPr="00D24C4E">
        <w:rPr>
          <w:b/>
        </w:rPr>
        <w:t xml:space="preserve">PART II: MANAGING </w:t>
      </w:r>
      <w:r>
        <w:rPr>
          <w:b/>
        </w:rPr>
        <w:t>THE</w:t>
      </w:r>
      <w:r w:rsidRPr="00D24C4E">
        <w:rPr>
          <w:b/>
        </w:rPr>
        <w:t xml:space="preserve"> WAITING LIST</w:t>
      </w:r>
    </w:p>
    <w:p w14:paraId="731C5144" w14:textId="77777777" w:rsidR="002E4F14" w:rsidRPr="002E4F14" w:rsidRDefault="00766A89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="002E4F14" w:rsidRPr="002E4F14">
        <w:rPr>
          <w:b w:val="0"/>
          <w:szCs w:val="24"/>
        </w:rPr>
        <w:t>OVERVIEW</w:t>
      </w:r>
      <w:r w:rsidR="002E4F14">
        <w:rPr>
          <w:b w:val="0"/>
          <w:szCs w:val="24"/>
        </w:rPr>
        <w:tab/>
        <w:t>4-7</w:t>
      </w:r>
    </w:p>
    <w:p w14:paraId="20668A6D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II.B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 xml:space="preserve">ORGANIZATION OF THE WAITING </w:t>
      </w:r>
      <w:r>
        <w:rPr>
          <w:b w:val="0"/>
          <w:szCs w:val="24"/>
        </w:rPr>
        <w:t>LIST</w:t>
      </w:r>
      <w:r>
        <w:rPr>
          <w:b w:val="0"/>
          <w:szCs w:val="24"/>
        </w:rPr>
        <w:tab/>
        <w:t>4-7</w:t>
      </w:r>
    </w:p>
    <w:p w14:paraId="18D940A8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II.C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OPENING AND CLOSING THE</w:t>
      </w:r>
      <w:r>
        <w:rPr>
          <w:b w:val="0"/>
          <w:szCs w:val="24"/>
        </w:rPr>
        <w:t xml:space="preserve"> WAITING LIST</w:t>
      </w:r>
      <w:r>
        <w:rPr>
          <w:b w:val="0"/>
          <w:szCs w:val="24"/>
        </w:rPr>
        <w:tab/>
        <w:t>4-9</w:t>
      </w:r>
    </w:p>
    <w:p w14:paraId="61922454" w14:textId="77777777" w:rsidR="002E4F14" w:rsidRPr="002E4F14" w:rsidRDefault="00766A89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="00E73CEB">
        <w:rPr>
          <w:b w:val="0"/>
          <w:szCs w:val="24"/>
        </w:rPr>
        <w:t>FAMILY OUTREACH</w:t>
      </w:r>
      <w:r w:rsidR="002E4F14">
        <w:rPr>
          <w:b w:val="0"/>
          <w:szCs w:val="24"/>
        </w:rPr>
        <w:tab/>
        <w:t>4-10</w:t>
      </w:r>
    </w:p>
    <w:p w14:paraId="3E88864E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II.E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REPORTING CHANGES IN FAMILY CIRCUMSTANCES</w:t>
      </w:r>
      <w:r>
        <w:rPr>
          <w:b w:val="0"/>
          <w:szCs w:val="24"/>
        </w:rPr>
        <w:tab/>
        <w:t>4-11</w:t>
      </w:r>
    </w:p>
    <w:p w14:paraId="1695255F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II.F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UPDATING THE</w:t>
      </w:r>
      <w:r>
        <w:rPr>
          <w:b w:val="0"/>
          <w:szCs w:val="24"/>
        </w:rPr>
        <w:t xml:space="preserve"> WAITING LIST</w:t>
      </w:r>
      <w:r>
        <w:rPr>
          <w:b w:val="0"/>
          <w:szCs w:val="24"/>
        </w:rPr>
        <w:tab/>
        <w:t>4-12</w:t>
      </w:r>
    </w:p>
    <w:p w14:paraId="72C7687A" w14:textId="77777777" w:rsidR="002E4F14" w:rsidRPr="00D24C4E" w:rsidRDefault="002E4F14" w:rsidP="002E4F14">
      <w:pPr>
        <w:spacing w:before="240" w:after="120"/>
        <w:jc w:val="center"/>
        <w:rPr>
          <w:b/>
        </w:rPr>
      </w:pPr>
      <w:r w:rsidRPr="00D24C4E">
        <w:rPr>
          <w:b/>
        </w:rPr>
        <w:t xml:space="preserve">PART III: </w:t>
      </w:r>
      <w:r>
        <w:rPr>
          <w:b/>
        </w:rPr>
        <w:t>TENANT SELECTION</w:t>
      </w:r>
    </w:p>
    <w:p w14:paraId="67000EA6" w14:textId="77777777" w:rsidR="002E4F14" w:rsidRPr="002E4F14" w:rsidRDefault="00766A89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="002E4F14" w:rsidRPr="002E4F14">
        <w:rPr>
          <w:b w:val="0"/>
          <w:szCs w:val="24"/>
        </w:rPr>
        <w:t>OVERVIEW</w:t>
      </w:r>
      <w:r w:rsidR="002E4F14">
        <w:rPr>
          <w:b w:val="0"/>
          <w:szCs w:val="24"/>
        </w:rPr>
        <w:tab/>
        <w:t>4-15</w:t>
      </w:r>
    </w:p>
    <w:p w14:paraId="083ED9BD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III.B.</w:t>
      </w:r>
      <w:r w:rsidR="00766A89">
        <w:rPr>
          <w:b w:val="0"/>
          <w:szCs w:val="24"/>
        </w:rPr>
        <w:tab/>
      </w:r>
      <w:r>
        <w:rPr>
          <w:b w:val="0"/>
          <w:szCs w:val="24"/>
        </w:rPr>
        <w:t>SELECTION METHOD</w:t>
      </w:r>
      <w:r>
        <w:rPr>
          <w:b w:val="0"/>
          <w:szCs w:val="24"/>
        </w:rPr>
        <w:tab/>
        <w:t>4-16</w:t>
      </w:r>
    </w:p>
    <w:p w14:paraId="6E33DC8F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III.C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NOTIFICATION OF SELECTION</w:t>
      </w:r>
      <w:r w:rsidR="0005199A">
        <w:rPr>
          <w:b w:val="0"/>
          <w:szCs w:val="24"/>
        </w:rPr>
        <w:tab/>
        <w:t>4-21</w:t>
      </w:r>
    </w:p>
    <w:p w14:paraId="56A13CEE" w14:textId="77777777" w:rsidR="002E4F14" w:rsidRP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III.D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Pr="002E4F14">
        <w:rPr>
          <w:b w:val="0"/>
          <w:szCs w:val="24"/>
        </w:rPr>
        <w:t>THE APPLICATION INTERVIEW</w:t>
      </w:r>
      <w:r w:rsidR="0005199A">
        <w:rPr>
          <w:b w:val="0"/>
          <w:szCs w:val="24"/>
        </w:rPr>
        <w:tab/>
        <w:t>4-22</w:t>
      </w:r>
    </w:p>
    <w:p w14:paraId="02AB4E5B" w14:textId="77777777" w:rsidR="002E4F14" w:rsidRDefault="002E4F14" w:rsidP="002E4F1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E4F14">
        <w:rPr>
          <w:b w:val="0"/>
          <w:szCs w:val="24"/>
        </w:rPr>
        <w:t>III.E</w:t>
      </w:r>
      <w:r w:rsidR="00766A89">
        <w:rPr>
          <w:b w:val="0"/>
          <w:szCs w:val="24"/>
        </w:rPr>
        <w:t>.</w:t>
      </w:r>
      <w:r w:rsidR="00766A89">
        <w:rPr>
          <w:b w:val="0"/>
          <w:szCs w:val="24"/>
        </w:rPr>
        <w:tab/>
      </w:r>
      <w:r w:rsidR="00E73CEB">
        <w:rPr>
          <w:b w:val="0"/>
          <w:szCs w:val="24"/>
        </w:rPr>
        <w:t>FINAL ELIGIBILITY DETERMINATION</w:t>
      </w:r>
      <w:r w:rsidR="0005199A">
        <w:rPr>
          <w:b w:val="0"/>
          <w:szCs w:val="24"/>
        </w:rPr>
        <w:tab/>
        <w:t>4-24</w:t>
      </w:r>
    </w:p>
    <w:p w14:paraId="00E9AF03" w14:textId="77777777" w:rsidR="00E73CEB" w:rsidRPr="00C5188B" w:rsidRDefault="00E73CEB" w:rsidP="00E73CEB">
      <w:pPr>
        <w:tabs>
          <w:tab w:val="left" w:pos="5310"/>
        </w:tabs>
        <w:spacing w:before="240" w:after="0"/>
        <w:jc w:val="center"/>
        <w:rPr>
          <w:b/>
        </w:rPr>
      </w:pPr>
      <w:r w:rsidRPr="00E73CEB">
        <w:rPr>
          <w:b/>
          <w:bCs/>
          <w:szCs w:val="24"/>
        </w:rPr>
        <w:t>Chapter</w:t>
      </w:r>
      <w:r w:rsidRPr="00C5188B">
        <w:rPr>
          <w:b/>
        </w:rPr>
        <w:t xml:space="preserve"> 5</w:t>
      </w:r>
    </w:p>
    <w:p w14:paraId="1FEBB12E" w14:textId="77777777" w:rsidR="00E73CEB" w:rsidRPr="00C5188B" w:rsidRDefault="00E73CEB" w:rsidP="00E73CEB">
      <w:pPr>
        <w:spacing w:before="0" w:after="120"/>
        <w:jc w:val="center"/>
        <w:rPr>
          <w:b/>
        </w:rPr>
      </w:pPr>
      <w:r w:rsidRPr="00C5188B">
        <w:rPr>
          <w:b/>
        </w:rPr>
        <w:t xml:space="preserve">OCCUPANCY </w:t>
      </w:r>
      <w:r>
        <w:rPr>
          <w:b/>
        </w:rPr>
        <w:t>STANDARDS</w:t>
      </w:r>
      <w:r w:rsidRPr="00C5188B">
        <w:rPr>
          <w:b/>
        </w:rPr>
        <w:t xml:space="preserve"> AND UNIT OFFERS</w:t>
      </w:r>
    </w:p>
    <w:p w14:paraId="2FF8E6D5" w14:textId="77777777" w:rsidR="00E73CEB" w:rsidRPr="00FF1E87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5-1</w:t>
      </w:r>
    </w:p>
    <w:p w14:paraId="7ABC37C1" w14:textId="77777777" w:rsidR="00E73CEB" w:rsidRPr="00C5188B" w:rsidRDefault="00E73CEB" w:rsidP="00E73CEB">
      <w:pPr>
        <w:spacing w:before="240" w:after="120"/>
        <w:jc w:val="center"/>
        <w:rPr>
          <w:b/>
        </w:rPr>
      </w:pPr>
      <w:r w:rsidRPr="00C5188B">
        <w:rPr>
          <w:b/>
        </w:rPr>
        <w:t xml:space="preserve">PART I: OCCUPANCY </w:t>
      </w:r>
      <w:r>
        <w:rPr>
          <w:b/>
        </w:rPr>
        <w:t>STANDARDS</w:t>
      </w:r>
    </w:p>
    <w:p w14:paraId="21B3DC6A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OVERVIEW</w:t>
      </w:r>
      <w:r>
        <w:rPr>
          <w:b w:val="0"/>
          <w:szCs w:val="24"/>
        </w:rPr>
        <w:tab/>
        <w:t>5-1</w:t>
      </w:r>
    </w:p>
    <w:p w14:paraId="0C1BA2F5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DETERMINING UNIT SIZE</w:t>
      </w:r>
      <w:r>
        <w:rPr>
          <w:b w:val="0"/>
          <w:szCs w:val="24"/>
        </w:rPr>
        <w:tab/>
        <w:t>5-2</w:t>
      </w:r>
    </w:p>
    <w:p w14:paraId="1B473951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EXCEPTIONS TO OCCUPANCY STANDARDS</w:t>
      </w:r>
      <w:r>
        <w:rPr>
          <w:b w:val="0"/>
          <w:szCs w:val="24"/>
        </w:rPr>
        <w:tab/>
        <w:t>5-</w:t>
      </w:r>
      <w:r w:rsidR="00D463EE">
        <w:rPr>
          <w:b w:val="0"/>
          <w:szCs w:val="24"/>
        </w:rPr>
        <w:t>4</w:t>
      </w:r>
    </w:p>
    <w:p w14:paraId="166EA7A1" w14:textId="77777777" w:rsidR="00E73CEB" w:rsidRPr="00C5188B" w:rsidRDefault="00E73CEB" w:rsidP="005A0921">
      <w:pPr>
        <w:spacing w:before="240" w:after="120"/>
        <w:jc w:val="center"/>
        <w:rPr>
          <w:b/>
        </w:rPr>
      </w:pPr>
      <w:r w:rsidRPr="00C5188B">
        <w:rPr>
          <w:b/>
        </w:rPr>
        <w:t>PART II: UNIT OFFERS</w:t>
      </w:r>
    </w:p>
    <w:p w14:paraId="2E217EBE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73CEB">
        <w:rPr>
          <w:b w:val="0"/>
          <w:szCs w:val="24"/>
        </w:rPr>
        <w:t>II</w:t>
      </w:r>
      <w:r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OVERVIEW</w:t>
      </w:r>
      <w:r>
        <w:rPr>
          <w:b w:val="0"/>
          <w:szCs w:val="24"/>
        </w:rPr>
        <w:tab/>
        <w:t>5-5</w:t>
      </w:r>
    </w:p>
    <w:p w14:paraId="5607FBCA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73CEB">
        <w:rPr>
          <w:b w:val="0"/>
          <w:szCs w:val="24"/>
        </w:rPr>
        <w:t>II</w:t>
      </w:r>
      <w:r>
        <w:rPr>
          <w:b w:val="0"/>
          <w:szCs w:val="24"/>
        </w:rPr>
        <w:t>.B.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NUMBER OF OFFERS</w:t>
      </w:r>
      <w:r>
        <w:rPr>
          <w:b w:val="0"/>
          <w:szCs w:val="24"/>
        </w:rPr>
        <w:tab/>
        <w:t>5-5</w:t>
      </w:r>
    </w:p>
    <w:p w14:paraId="0B535A24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73CEB">
        <w:rPr>
          <w:b w:val="0"/>
          <w:szCs w:val="24"/>
        </w:rPr>
        <w:t>II.C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TIME LIMIT FOR UNIT OFFER ACCEPTANCE OR REFUSAL</w:t>
      </w:r>
      <w:r>
        <w:rPr>
          <w:b w:val="0"/>
          <w:szCs w:val="24"/>
        </w:rPr>
        <w:tab/>
        <w:t>5-6</w:t>
      </w:r>
    </w:p>
    <w:p w14:paraId="17B5BDD2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73CEB">
        <w:rPr>
          <w:b w:val="0"/>
          <w:szCs w:val="24"/>
        </w:rPr>
        <w:t>II.D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REFUSALS OF UNIT OFFERS</w:t>
      </w:r>
      <w:r>
        <w:rPr>
          <w:b w:val="0"/>
          <w:szCs w:val="24"/>
        </w:rPr>
        <w:tab/>
        <w:t>5-6</w:t>
      </w:r>
    </w:p>
    <w:p w14:paraId="323FD13F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73CEB">
        <w:rPr>
          <w:b w:val="0"/>
          <w:szCs w:val="24"/>
        </w:rPr>
        <w:t>II.E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ACCESSIBLE UNITS</w:t>
      </w:r>
      <w:r>
        <w:rPr>
          <w:b w:val="0"/>
          <w:szCs w:val="24"/>
        </w:rPr>
        <w:tab/>
        <w:t>5-8</w:t>
      </w:r>
    </w:p>
    <w:p w14:paraId="554B1AF4" w14:textId="77777777" w:rsidR="00E73CEB" w:rsidRPr="00E73CEB" w:rsidRDefault="00E73CEB" w:rsidP="00E73CE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73CEB">
        <w:rPr>
          <w:b w:val="0"/>
          <w:szCs w:val="24"/>
        </w:rPr>
        <w:t>II.F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E73CEB">
        <w:rPr>
          <w:b w:val="0"/>
          <w:szCs w:val="24"/>
        </w:rPr>
        <w:t>DESIGNATED HOUSING</w:t>
      </w:r>
      <w:r>
        <w:rPr>
          <w:b w:val="0"/>
          <w:szCs w:val="24"/>
        </w:rPr>
        <w:tab/>
        <w:t>5-8</w:t>
      </w:r>
    </w:p>
    <w:p w14:paraId="3D55DDE7" w14:textId="77777777" w:rsidR="009B56AE" w:rsidRDefault="005A0921" w:rsidP="009B56AE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9B56AE" w:rsidRPr="005A0921">
        <w:rPr>
          <w:b/>
          <w:bCs/>
          <w:szCs w:val="24"/>
        </w:rPr>
        <w:lastRenderedPageBreak/>
        <w:t>Chapter</w:t>
      </w:r>
      <w:r w:rsidR="009B56AE">
        <w:rPr>
          <w:b/>
        </w:rPr>
        <w:t xml:space="preserve"> 6.</w:t>
      </w:r>
      <w:r w:rsidR="00D72037">
        <w:rPr>
          <w:b/>
        </w:rPr>
        <w:t>A</w:t>
      </w:r>
      <w:r w:rsidR="009B56AE">
        <w:rPr>
          <w:b/>
        </w:rPr>
        <w:t>.</w:t>
      </w:r>
    </w:p>
    <w:p w14:paraId="222EC9E6" w14:textId="77777777" w:rsidR="009B56AE" w:rsidRDefault="009B56AE" w:rsidP="009B56AE">
      <w:pPr>
        <w:spacing w:before="0" w:after="120"/>
        <w:jc w:val="center"/>
      </w:pPr>
      <w:r>
        <w:rPr>
          <w:b/>
        </w:rPr>
        <w:t>INCOME AND RENT DETERMINATIONS</w:t>
      </w:r>
    </w:p>
    <w:p w14:paraId="7804545E" w14:textId="77777777" w:rsidR="009B56AE" w:rsidRPr="00FF1E8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6-1</w:t>
      </w:r>
    </w:p>
    <w:p w14:paraId="592595DB" w14:textId="77777777" w:rsidR="009B56AE" w:rsidRDefault="009B56AE" w:rsidP="009B56AE">
      <w:pPr>
        <w:spacing w:before="240" w:after="120"/>
        <w:jc w:val="center"/>
        <w:rPr>
          <w:b/>
        </w:rPr>
      </w:pPr>
      <w:r>
        <w:rPr>
          <w:b/>
        </w:rPr>
        <w:t>PART I: ANNUAL INCOME</w:t>
      </w:r>
    </w:p>
    <w:p w14:paraId="11F2C834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OVERVIEW</w:t>
      </w:r>
      <w:r>
        <w:rPr>
          <w:b w:val="0"/>
          <w:szCs w:val="24"/>
        </w:rPr>
        <w:tab/>
        <w:t>6-3</w:t>
      </w:r>
    </w:p>
    <w:p w14:paraId="29F73DF8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HOUSEHOLD COMPOSITION AND INCOME</w:t>
      </w:r>
      <w:r>
        <w:rPr>
          <w:b w:val="0"/>
          <w:szCs w:val="24"/>
        </w:rPr>
        <w:tab/>
        <w:t>6-4</w:t>
      </w:r>
    </w:p>
    <w:p w14:paraId="0D112D16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I.C.</w:t>
      </w:r>
      <w:r>
        <w:rPr>
          <w:b w:val="0"/>
          <w:szCs w:val="24"/>
        </w:rPr>
        <w:tab/>
        <w:t>CALCULATING</w:t>
      </w:r>
      <w:r w:rsidRPr="002A3DB7">
        <w:rPr>
          <w:b w:val="0"/>
          <w:szCs w:val="24"/>
        </w:rPr>
        <w:t xml:space="preserve"> ANNUAL INCOME</w:t>
      </w:r>
      <w:r>
        <w:rPr>
          <w:b w:val="0"/>
          <w:szCs w:val="24"/>
        </w:rPr>
        <w:tab/>
        <w:t>6-7</w:t>
      </w:r>
    </w:p>
    <w:p w14:paraId="66FB5E3C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EARNED INCOME</w:t>
      </w:r>
      <w:r>
        <w:rPr>
          <w:b w:val="0"/>
          <w:szCs w:val="24"/>
        </w:rPr>
        <w:tab/>
        <w:t>6-9</w:t>
      </w:r>
    </w:p>
    <w:p w14:paraId="545B1B4E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EARNED INCOME DISALLOWANCE</w:t>
      </w:r>
      <w:r>
        <w:rPr>
          <w:b w:val="0"/>
          <w:szCs w:val="24"/>
        </w:rPr>
        <w:tab/>
        <w:t>6-1</w:t>
      </w:r>
      <w:r w:rsidR="00AD5203">
        <w:rPr>
          <w:b w:val="0"/>
          <w:szCs w:val="24"/>
        </w:rPr>
        <w:t>1</w:t>
      </w:r>
    </w:p>
    <w:p w14:paraId="463374AC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I.F.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BUSIN</w:t>
      </w:r>
      <w:r>
        <w:rPr>
          <w:b w:val="0"/>
          <w:szCs w:val="24"/>
        </w:rPr>
        <w:t>ESS INCOME</w:t>
      </w:r>
      <w:r>
        <w:rPr>
          <w:b w:val="0"/>
          <w:szCs w:val="24"/>
        </w:rPr>
        <w:tab/>
        <w:t>6-1</w:t>
      </w:r>
      <w:r w:rsidR="00AD5203">
        <w:rPr>
          <w:b w:val="0"/>
          <w:szCs w:val="24"/>
        </w:rPr>
        <w:t>2</w:t>
      </w:r>
    </w:p>
    <w:p w14:paraId="3F0FD58F" w14:textId="77777777" w:rsidR="00AD5203" w:rsidRDefault="007C375F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C375F">
        <w:rPr>
          <w:b w:val="0"/>
          <w:szCs w:val="24"/>
        </w:rPr>
        <w:t>I.G.</w:t>
      </w:r>
      <w:r>
        <w:rPr>
          <w:b w:val="0"/>
          <w:szCs w:val="24"/>
        </w:rPr>
        <w:tab/>
      </w:r>
      <w:r w:rsidRPr="007C375F">
        <w:rPr>
          <w:b w:val="0"/>
          <w:szCs w:val="24"/>
        </w:rPr>
        <w:t>STUDENT FINANCIAL ASSISTANCE</w:t>
      </w:r>
      <w:r>
        <w:rPr>
          <w:b w:val="0"/>
          <w:szCs w:val="24"/>
        </w:rPr>
        <w:tab/>
        <w:t>6-14</w:t>
      </w:r>
    </w:p>
    <w:p w14:paraId="5D809814" w14:textId="77777777" w:rsidR="007C375F" w:rsidRDefault="007C375F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C375F">
        <w:rPr>
          <w:b w:val="0"/>
          <w:szCs w:val="24"/>
        </w:rPr>
        <w:t>I.H.</w:t>
      </w:r>
      <w:r>
        <w:rPr>
          <w:b w:val="0"/>
          <w:szCs w:val="24"/>
        </w:rPr>
        <w:tab/>
      </w:r>
      <w:r w:rsidRPr="007C375F">
        <w:rPr>
          <w:b w:val="0"/>
          <w:szCs w:val="24"/>
        </w:rPr>
        <w:t>PERIODIC PAYMENTS</w:t>
      </w:r>
      <w:r>
        <w:rPr>
          <w:b w:val="0"/>
          <w:szCs w:val="24"/>
        </w:rPr>
        <w:tab/>
        <w:t>6-1</w:t>
      </w:r>
      <w:r w:rsidR="004E5BEC">
        <w:rPr>
          <w:b w:val="0"/>
          <w:szCs w:val="24"/>
        </w:rPr>
        <w:t>8</w:t>
      </w:r>
    </w:p>
    <w:p w14:paraId="29571BE5" w14:textId="77777777" w:rsidR="007C375F" w:rsidRDefault="007C375F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C375F">
        <w:rPr>
          <w:b w:val="0"/>
          <w:szCs w:val="24"/>
        </w:rPr>
        <w:t>I.I.</w:t>
      </w:r>
      <w:r w:rsidR="00261412">
        <w:rPr>
          <w:b w:val="0"/>
          <w:szCs w:val="24"/>
        </w:rPr>
        <w:tab/>
      </w:r>
      <w:r w:rsidRPr="007C375F">
        <w:rPr>
          <w:b w:val="0"/>
          <w:szCs w:val="24"/>
        </w:rPr>
        <w:t>NONRECURRING INCOME</w:t>
      </w:r>
      <w:r w:rsidR="00261412">
        <w:rPr>
          <w:b w:val="0"/>
          <w:szCs w:val="24"/>
        </w:rPr>
        <w:tab/>
        <w:t>6-</w:t>
      </w:r>
      <w:r w:rsidR="004E5BEC">
        <w:rPr>
          <w:b w:val="0"/>
          <w:szCs w:val="24"/>
        </w:rPr>
        <w:t>20</w:t>
      </w:r>
    </w:p>
    <w:p w14:paraId="0DD5F7DC" w14:textId="77777777" w:rsidR="00261412" w:rsidRDefault="00261412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61412">
        <w:rPr>
          <w:b w:val="0"/>
          <w:szCs w:val="24"/>
        </w:rPr>
        <w:t>I.J.</w:t>
      </w:r>
      <w:r>
        <w:rPr>
          <w:b w:val="0"/>
          <w:szCs w:val="24"/>
        </w:rPr>
        <w:tab/>
      </w:r>
      <w:r w:rsidRPr="00261412">
        <w:rPr>
          <w:b w:val="0"/>
          <w:szCs w:val="24"/>
        </w:rPr>
        <w:t xml:space="preserve">STATE PAYMENTS TO ALLOW INDIVIDUALS WITH DISABILITIES </w:t>
      </w:r>
      <w:r>
        <w:rPr>
          <w:b w:val="0"/>
          <w:szCs w:val="24"/>
        </w:rPr>
        <w:br/>
      </w:r>
      <w:r w:rsidRPr="00261412">
        <w:rPr>
          <w:b w:val="0"/>
          <w:szCs w:val="24"/>
        </w:rPr>
        <w:t>TO LIVE AT HOME</w:t>
      </w:r>
      <w:r>
        <w:rPr>
          <w:b w:val="0"/>
          <w:szCs w:val="24"/>
        </w:rPr>
        <w:tab/>
        <w:t>6-2</w:t>
      </w:r>
      <w:r w:rsidR="004E5BEC">
        <w:rPr>
          <w:b w:val="0"/>
          <w:szCs w:val="24"/>
        </w:rPr>
        <w:t>1</w:t>
      </w:r>
    </w:p>
    <w:p w14:paraId="64927A54" w14:textId="77777777" w:rsidR="00261412" w:rsidRDefault="004E5BEC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4E5BEC">
        <w:rPr>
          <w:b w:val="0"/>
          <w:szCs w:val="24"/>
        </w:rPr>
        <w:t>I.K.</w:t>
      </w:r>
      <w:r>
        <w:rPr>
          <w:b w:val="0"/>
          <w:szCs w:val="24"/>
        </w:rPr>
        <w:tab/>
      </w:r>
      <w:r w:rsidRPr="004E5BEC">
        <w:rPr>
          <w:b w:val="0"/>
          <w:szCs w:val="24"/>
        </w:rPr>
        <w:t>CIVIL RIGHTS SETTLEMENTS</w:t>
      </w:r>
      <w:r>
        <w:rPr>
          <w:b w:val="0"/>
          <w:szCs w:val="24"/>
        </w:rPr>
        <w:tab/>
        <w:t>6-22</w:t>
      </w:r>
    </w:p>
    <w:p w14:paraId="626BC653" w14:textId="77777777" w:rsidR="004E5BEC" w:rsidRDefault="004E5BEC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4E5BEC">
        <w:rPr>
          <w:b w:val="0"/>
          <w:szCs w:val="24"/>
        </w:rPr>
        <w:t>I.L.</w:t>
      </w:r>
      <w:r>
        <w:rPr>
          <w:b w:val="0"/>
          <w:szCs w:val="24"/>
        </w:rPr>
        <w:tab/>
      </w:r>
      <w:r w:rsidRPr="004E5BEC">
        <w:rPr>
          <w:b w:val="0"/>
          <w:szCs w:val="24"/>
        </w:rPr>
        <w:t>ADDITIONAL EXCLUSIONS FROM ANNUAL INCOME</w:t>
      </w:r>
      <w:r>
        <w:rPr>
          <w:b w:val="0"/>
          <w:szCs w:val="24"/>
        </w:rPr>
        <w:tab/>
        <w:t>6-23</w:t>
      </w:r>
    </w:p>
    <w:p w14:paraId="5BA447E0" w14:textId="77777777" w:rsidR="0037609B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</w:t>
      </w:r>
      <w:r w:rsidR="0037609B">
        <w:rPr>
          <w:b w:val="0"/>
          <w:szCs w:val="24"/>
        </w:rPr>
        <w:t>M</w:t>
      </w:r>
      <w:r w:rsidRPr="002A3DB7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D348AF">
        <w:rPr>
          <w:b w:val="0"/>
          <w:szCs w:val="24"/>
        </w:rPr>
        <w:t>ASS</w:t>
      </w:r>
      <w:r>
        <w:rPr>
          <w:b w:val="0"/>
          <w:szCs w:val="24"/>
        </w:rPr>
        <w:t>ETS</w:t>
      </w:r>
      <w:r>
        <w:rPr>
          <w:b w:val="0"/>
          <w:szCs w:val="24"/>
        </w:rPr>
        <w:tab/>
        <w:t>6-</w:t>
      </w:r>
      <w:r w:rsidR="0037609B">
        <w:rPr>
          <w:b w:val="0"/>
          <w:szCs w:val="24"/>
        </w:rPr>
        <w:t>29</w:t>
      </w:r>
    </w:p>
    <w:p w14:paraId="48664187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</w:t>
      </w:r>
      <w:r w:rsidR="00C63DB7">
        <w:rPr>
          <w:b w:val="0"/>
          <w:szCs w:val="24"/>
        </w:rPr>
        <w:t>N</w:t>
      </w:r>
      <w:r w:rsidRPr="002A3DB7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WELFARE ASSISTANCE</w:t>
      </w:r>
      <w:r>
        <w:rPr>
          <w:b w:val="0"/>
          <w:szCs w:val="24"/>
        </w:rPr>
        <w:tab/>
        <w:t>6-</w:t>
      </w:r>
      <w:r w:rsidR="00C63DB7">
        <w:rPr>
          <w:b w:val="0"/>
          <w:szCs w:val="24"/>
        </w:rPr>
        <w:t>3</w:t>
      </w:r>
      <w:r>
        <w:rPr>
          <w:b w:val="0"/>
          <w:szCs w:val="24"/>
        </w:rPr>
        <w:t>8</w:t>
      </w:r>
    </w:p>
    <w:p w14:paraId="15ECBA21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</w:t>
      </w:r>
      <w:r w:rsidR="00C63DB7">
        <w:rPr>
          <w:b w:val="0"/>
          <w:szCs w:val="24"/>
        </w:rPr>
        <w:t>O</w:t>
      </w:r>
      <w:r w:rsidRPr="002A3DB7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E12777">
        <w:rPr>
          <w:b w:val="0"/>
          <w:szCs w:val="24"/>
        </w:rPr>
        <w:t>PERIODIC AND DETERMINABLE ALLOWANCES</w:t>
      </w:r>
      <w:r>
        <w:rPr>
          <w:b w:val="0"/>
          <w:szCs w:val="24"/>
        </w:rPr>
        <w:tab/>
        <w:t>6-</w:t>
      </w:r>
      <w:r w:rsidR="00C63DB7">
        <w:rPr>
          <w:b w:val="0"/>
          <w:szCs w:val="24"/>
        </w:rPr>
        <w:t>3</w:t>
      </w:r>
      <w:r>
        <w:rPr>
          <w:b w:val="0"/>
          <w:szCs w:val="24"/>
        </w:rPr>
        <w:t>9</w:t>
      </w:r>
    </w:p>
    <w:p w14:paraId="35AD2E8C" w14:textId="77777777" w:rsidR="009B56AE" w:rsidRDefault="009B56AE" w:rsidP="009B56AE">
      <w:pPr>
        <w:spacing w:before="240" w:after="120"/>
        <w:jc w:val="center"/>
        <w:rPr>
          <w:b/>
        </w:rPr>
      </w:pPr>
      <w:r>
        <w:rPr>
          <w:b/>
        </w:rPr>
        <w:t>PART II: ADJUSTED INCOME</w:t>
      </w:r>
    </w:p>
    <w:p w14:paraId="4FDF914B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INTRODUCTION</w:t>
      </w:r>
      <w:r>
        <w:rPr>
          <w:b w:val="0"/>
          <w:szCs w:val="24"/>
        </w:rPr>
        <w:tab/>
        <w:t>6-</w:t>
      </w:r>
      <w:r w:rsidR="00AA1C8A">
        <w:rPr>
          <w:b w:val="0"/>
          <w:szCs w:val="24"/>
        </w:rPr>
        <w:t>41</w:t>
      </w:r>
    </w:p>
    <w:p w14:paraId="4ED5BB51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Pr="002A3DB7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DEPENDENT DEDUCTION</w:t>
      </w:r>
      <w:r>
        <w:rPr>
          <w:b w:val="0"/>
          <w:szCs w:val="24"/>
        </w:rPr>
        <w:tab/>
        <w:t>6-</w:t>
      </w:r>
      <w:r w:rsidR="00AA1C8A">
        <w:rPr>
          <w:b w:val="0"/>
          <w:szCs w:val="24"/>
        </w:rPr>
        <w:t>42</w:t>
      </w:r>
    </w:p>
    <w:p w14:paraId="788000CB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ELDERLY OR DISABLED FAMILY DEDUCTION</w:t>
      </w:r>
      <w:r>
        <w:rPr>
          <w:b w:val="0"/>
          <w:szCs w:val="24"/>
        </w:rPr>
        <w:tab/>
        <w:t>6-</w:t>
      </w:r>
      <w:r w:rsidR="00AA1C8A">
        <w:rPr>
          <w:b w:val="0"/>
          <w:szCs w:val="24"/>
        </w:rPr>
        <w:t>42</w:t>
      </w:r>
    </w:p>
    <w:p w14:paraId="61AB5AF0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Pr="002A3DB7"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="00AA1C8A" w:rsidRPr="00AA1C8A">
        <w:rPr>
          <w:b w:val="0"/>
          <w:szCs w:val="24"/>
        </w:rPr>
        <w:t>HEALTH AND MEDICAL CARE EXPENSES DEDUCTION</w:t>
      </w:r>
      <w:r>
        <w:rPr>
          <w:b w:val="0"/>
          <w:szCs w:val="24"/>
        </w:rPr>
        <w:tab/>
        <w:t>6-</w:t>
      </w:r>
      <w:r w:rsidR="00AA1C8A">
        <w:rPr>
          <w:b w:val="0"/>
          <w:szCs w:val="24"/>
        </w:rPr>
        <w:t>43</w:t>
      </w:r>
    </w:p>
    <w:p w14:paraId="05CC984F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Pr="002A3DB7"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DISABILITY ASSISTANCE EXPENSES DEDUCTION</w:t>
      </w:r>
      <w:r>
        <w:rPr>
          <w:b w:val="0"/>
          <w:szCs w:val="24"/>
        </w:rPr>
        <w:tab/>
        <w:t>6-</w:t>
      </w:r>
      <w:r w:rsidR="00412823">
        <w:rPr>
          <w:b w:val="0"/>
          <w:szCs w:val="24"/>
        </w:rPr>
        <w:t>4</w:t>
      </w:r>
      <w:r w:rsidR="00782DA3">
        <w:rPr>
          <w:b w:val="0"/>
          <w:szCs w:val="24"/>
        </w:rPr>
        <w:t>6</w:t>
      </w:r>
    </w:p>
    <w:p w14:paraId="14FBD07D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II.F.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CHILDCARE EXPENSE DEDUCTION</w:t>
      </w:r>
      <w:r>
        <w:rPr>
          <w:b w:val="0"/>
          <w:szCs w:val="24"/>
        </w:rPr>
        <w:tab/>
        <w:t>6-</w:t>
      </w:r>
      <w:r w:rsidR="00412823">
        <w:rPr>
          <w:b w:val="0"/>
          <w:szCs w:val="24"/>
        </w:rPr>
        <w:t>4</w:t>
      </w:r>
      <w:r w:rsidR="00782DA3">
        <w:rPr>
          <w:b w:val="0"/>
          <w:szCs w:val="24"/>
        </w:rPr>
        <w:t>9</w:t>
      </w:r>
    </w:p>
    <w:p w14:paraId="1B7A1152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</w:t>
      </w:r>
      <w:r w:rsidR="00900E5C">
        <w:rPr>
          <w:b w:val="0"/>
          <w:szCs w:val="24"/>
        </w:rPr>
        <w:t>G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  <w:t>PERMISSIVE DEDUCTIONS</w:t>
      </w:r>
      <w:r>
        <w:rPr>
          <w:b w:val="0"/>
          <w:szCs w:val="24"/>
        </w:rPr>
        <w:tab/>
        <w:t>6-</w:t>
      </w:r>
      <w:r w:rsidR="00412823">
        <w:rPr>
          <w:b w:val="0"/>
          <w:szCs w:val="24"/>
        </w:rPr>
        <w:t>5</w:t>
      </w:r>
      <w:r w:rsidR="00782DA3">
        <w:rPr>
          <w:b w:val="0"/>
          <w:szCs w:val="24"/>
        </w:rPr>
        <w:t>2</w:t>
      </w:r>
    </w:p>
    <w:p w14:paraId="34F73C53" w14:textId="77777777" w:rsidR="009B56AE" w:rsidRDefault="009B56AE" w:rsidP="009B56AE">
      <w:pPr>
        <w:spacing w:before="240" w:after="120"/>
        <w:jc w:val="center"/>
        <w:rPr>
          <w:b/>
        </w:rPr>
      </w:pPr>
      <w:r>
        <w:rPr>
          <w:b/>
        </w:rPr>
        <w:t>PART I</w:t>
      </w:r>
      <w:r w:rsidR="00C93293">
        <w:rPr>
          <w:b/>
        </w:rPr>
        <w:t>II</w:t>
      </w:r>
      <w:r>
        <w:rPr>
          <w:b/>
        </w:rPr>
        <w:t>: CALCULATING RENT</w:t>
      </w:r>
    </w:p>
    <w:p w14:paraId="0BD20536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C93293">
        <w:rPr>
          <w:b w:val="0"/>
          <w:szCs w:val="24"/>
        </w:rPr>
        <w:t>II</w:t>
      </w:r>
      <w:r w:rsidRPr="002A3DB7"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OVERVIEW OF INCOME-BASED RENT CALCULATIONS</w:t>
      </w:r>
      <w:r>
        <w:rPr>
          <w:b w:val="0"/>
          <w:szCs w:val="24"/>
        </w:rPr>
        <w:tab/>
        <w:t>6-</w:t>
      </w:r>
      <w:r w:rsidR="00CB38BE">
        <w:rPr>
          <w:b w:val="0"/>
          <w:szCs w:val="24"/>
        </w:rPr>
        <w:t>5</w:t>
      </w:r>
      <w:r w:rsidR="00D47D48">
        <w:rPr>
          <w:b w:val="0"/>
          <w:szCs w:val="24"/>
        </w:rPr>
        <w:t>3</w:t>
      </w:r>
    </w:p>
    <w:p w14:paraId="131E9FEB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0C67E0">
        <w:rPr>
          <w:b w:val="0"/>
          <w:szCs w:val="24"/>
        </w:rPr>
        <w:t>II</w:t>
      </w:r>
      <w:r w:rsidRPr="002A3DB7">
        <w:rPr>
          <w:b w:val="0"/>
          <w:szCs w:val="24"/>
        </w:rPr>
        <w:t>.B.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FINANCIAL HARDSHIPS AFFECTING MINIMUM RENT</w:t>
      </w:r>
      <w:r>
        <w:rPr>
          <w:b w:val="0"/>
          <w:szCs w:val="24"/>
        </w:rPr>
        <w:tab/>
        <w:t>6-</w:t>
      </w:r>
      <w:r w:rsidR="00570BAB">
        <w:rPr>
          <w:b w:val="0"/>
          <w:szCs w:val="24"/>
        </w:rPr>
        <w:t>5</w:t>
      </w:r>
      <w:r w:rsidR="00D47D48">
        <w:rPr>
          <w:b w:val="0"/>
          <w:szCs w:val="24"/>
        </w:rPr>
        <w:t>6</w:t>
      </w:r>
    </w:p>
    <w:p w14:paraId="18E9AFCC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0C67E0">
        <w:rPr>
          <w:b w:val="0"/>
          <w:szCs w:val="24"/>
        </w:rPr>
        <w:t>II</w:t>
      </w:r>
      <w:r w:rsidRPr="002A3DB7">
        <w:rPr>
          <w:b w:val="0"/>
          <w:szCs w:val="24"/>
        </w:rPr>
        <w:t>.C.</w:t>
      </w:r>
      <w:r>
        <w:rPr>
          <w:b w:val="0"/>
          <w:szCs w:val="24"/>
        </w:rPr>
        <w:tab/>
        <w:t>UTILITY ALLOWANCES</w:t>
      </w:r>
      <w:r>
        <w:rPr>
          <w:b w:val="0"/>
          <w:szCs w:val="24"/>
        </w:rPr>
        <w:tab/>
        <w:t>6-</w:t>
      </w:r>
      <w:r w:rsidR="00570BAB">
        <w:rPr>
          <w:b w:val="0"/>
          <w:szCs w:val="24"/>
        </w:rPr>
        <w:t>6</w:t>
      </w:r>
      <w:r w:rsidR="00C61619">
        <w:rPr>
          <w:b w:val="0"/>
          <w:szCs w:val="24"/>
        </w:rPr>
        <w:t>1</w:t>
      </w:r>
    </w:p>
    <w:p w14:paraId="5809EC24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0C67E0">
        <w:rPr>
          <w:b w:val="0"/>
          <w:szCs w:val="24"/>
        </w:rPr>
        <w:t>II</w:t>
      </w:r>
      <w:r w:rsidRPr="002A3DB7">
        <w:rPr>
          <w:b w:val="0"/>
          <w:szCs w:val="24"/>
        </w:rPr>
        <w:t>.D.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 xml:space="preserve">PRORATED RENT </w:t>
      </w:r>
      <w:r>
        <w:rPr>
          <w:b w:val="0"/>
          <w:szCs w:val="24"/>
        </w:rPr>
        <w:t>FOR MIXED FAMILIES</w:t>
      </w:r>
      <w:r>
        <w:rPr>
          <w:b w:val="0"/>
          <w:szCs w:val="24"/>
        </w:rPr>
        <w:tab/>
        <w:t>6-</w:t>
      </w:r>
      <w:r w:rsidR="00570BAB">
        <w:rPr>
          <w:b w:val="0"/>
          <w:szCs w:val="24"/>
        </w:rPr>
        <w:t>6</w:t>
      </w:r>
      <w:r w:rsidR="00C61619">
        <w:rPr>
          <w:b w:val="0"/>
          <w:szCs w:val="24"/>
        </w:rPr>
        <w:t>4</w:t>
      </w:r>
    </w:p>
    <w:p w14:paraId="0FB5026A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0C67E0">
        <w:rPr>
          <w:b w:val="0"/>
          <w:szCs w:val="24"/>
        </w:rPr>
        <w:t>II</w:t>
      </w:r>
      <w:r>
        <w:rPr>
          <w:b w:val="0"/>
          <w:szCs w:val="24"/>
        </w:rPr>
        <w:t>.E.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FLAT RENTS AND FAMILY CHOICE IN RENTS</w:t>
      </w:r>
      <w:r>
        <w:rPr>
          <w:b w:val="0"/>
          <w:szCs w:val="24"/>
        </w:rPr>
        <w:tab/>
        <w:t>6-</w:t>
      </w:r>
      <w:r w:rsidR="00570BAB">
        <w:rPr>
          <w:b w:val="0"/>
          <w:szCs w:val="24"/>
        </w:rPr>
        <w:t>6</w:t>
      </w:r>
      <w:r w:rsidR="00C61619">
        <w:rPr>
          <w:b w:val="0"/>
          <w:szCs w:val="24"/>
        </w:rPr>
        <w:t>5</w:t>
      </w:r>
    </w:p>
    <w:p w14:paraId="2E2A4E1D" w14:textId="77777777" w:rsidR="009B56AE" w:rsidRDefault="009B56AE" w:rsidP="009B56AE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28036B74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6-1: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 xml:space="preserve">ANNUAL INCOME </w:t>
      </w:r>
      <w:r w:rsidR="00C61619">
        <w:rPr>
          <w:b w:val="0"/>
          <w:szCs w:val="24"/>
        </w:rPr>
        <w:t>INCLUSIONS</w:t>
      </w:r>
      <w:r>
        <w:rPr>
          <w:b w:val="0"/>
          <w:szCs w:val="24"/>
        </w:rPr>
        <w:tab/>
        <w:t>6-</w:t>
      </w:r>
      <w:r w:rsidR="00570BAB">
        <w:rPr>
          <w:b w:val="0"/>
          <w:szCs w:val="24"/>
        </w:rPr>
        <w:t>6</w:t>
      </w:r>
      <w:r w:rsidR="00C61619">
        <w:rPr>
          <w:b w:val="0"/>
          <w:szCs w:val="24"/>
        </w:rPr>
        <w:t>7</w:t>
      </w:r>
    </w:p>
    <w:p w14:paraId="263E0E78" w14:textId="77777777" w:rsidR="009B56AE" w:rsidRPr="002A3DB7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6-2:</w:t>
      </w:r>
      <w:r>
        <w:rPr>
          <w:b w:val="0"/>
          <w:szCs w:val="24"/>
        </w:rPr>
        <w:tab/>
      </w:r>
      <w:r w:rsidR="00C61619" w:rsidRPr="002A3DB7">
        <w:rPr>
          <w:b w:val="0"/>
          <w:szCs w:val="24"/>
        </w:rPr>
        <w:t xml:space="preserve">ANNUAL INCOME </w:t>
      </w:r>
      <w:r w:rsidR="00C61619">
        <w:rPr>
          <w:b w:val="0"/>
          <w:szCs w:val="24"/>
        </w:rPr>
        <w:t>EXCLUSIONS</w:t>
      </w:r>
      <w:r>
        <w:rPr>
          <w:b w:val="0"/>
          <w:szCs w:val="24"/>
        </w:rPr>
        <w:tab/>
        <w:t>6-</w:t>
      </w:r>
      <w:r w:rsidR="00570BAB">
        <w:rPr>
          <w:b w:val="0"/>
          <w:szCs w:val="24"/>
        </w:rPr>
        <w:t>6</w:t>
      </w:r>
      <w:r w:rsidR="00C61619">
        <w:rPr>
          <w:b w:val="0"/>
          <w:szCs w:val="24"/>
        </w:rPr>
        <w:t>9</w:t>
      </w:r>
    </w:p>
    <w:p w14:paraId="35BDD674" w14:textId="77777777" w:rsidR="009B56AE" w:rsidRDefault="009B56AE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6-3:</w:t>
      </w:r>
      <w:r>
        <w:rPr>
          <w:b w:val="0"/>
          <w:szCs w:val="24"/>
        </w:rPr>
        <w:tab/>
      </w:r>
      <w:r w:rsidR="00C61619">
        <w:rPr>
          <w:b w:val="0"/>
          <w:szCs w:val="24"/>
        </w:rPr>
        <w:t>TREATMENT OF FAMILY ASSETS</w:t>
      </w:r>
      <w:r>
        <w:rPr>
          <w:b w:val="0"/>
          <w:szCs w:val="24"/>
        </w:rPr>
        <w:tab/>
        <w:t>6-</w:t>
      </w:r>
      <w:r w:rsidR="00F553A6">
        <w:rPr>
          <w:b w:val="0"/>
          <w:szCs w:val="24"/>
        </w:rPr>
        <w:t>75</w:t>
      </w:r>
    </w:p>
    <w:p w14:paraId="4ED8F735" w14:textId="77777777" w:rsidR="00F75047" w:rsidRPr="002A3DB7" w:rsidRDefault="00F75047" w:rsidP="009B56A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6-4:</w:t>
      </w:r>
      <w:r>
        <w:rPr>
          <w:b w:val="0"/>
          <w:szCs w:val="24"/>
        </w:rPr>
        <w:tab/>
      </w:r>
      <w:r w:rsidRPr="00F75047">
        <w:rPr>
          <w:b w:val="0"/>
          <w:szCs w:val="24"/>
        </w:rPr>
        <w:t>THE EFFECT OF WELFARE BENEFIT REDUCTION</w:t>
      </w:r>
      <w:r>
        <w:rPr>
          <w:b w:val="0"/>
          <w:szCs w:val="24"/>
        </w:rPr>
        <w:tab/>
        <w:t>6-</w:t>
      </w:r>
      <w:r w:rsidR="00F553A6">
        <w:rPr>
          <w:b w:val="0"/>
          <w:szCs w:val="24"/>
        </w:rPr>
        <w:t>77</w:t>
      </w:r>
    </w:p>
    <w:p w14:paraId="749088A3" w14:textId="77777777" w:rsidR="005A0921" w:rsidRDefault="009B56AE" w:rsidP="005A0921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5A0921" w:rsidRPr="00C66586">
        <w:rPr>
          <w:b/>
          <w:bCs/>
          <w:szCs w:val="24"/>
        </w:rPr>
        <w:lastRenderedPageBreak/>
        <w:t>Chapter</w:t>
      </w:r>
      <w:r w:rsidR="005A0921" w:rsidRPr="00C66586">
        <w:rPr>
          <w:b/>
        </w:rPr>
        <w:t xml:space="preserve"> 6</w:t>
      </w:r>
      <w:r w:rsidR="005365C8" w:rsidRPr="00C66586">
        <w:rPr>
          <w:b/>
        </w:rPr>
        <w:t>.</w:t>
      </w:r>
      <w:r w:rsidR="00D72037" w:rsidRPr="00C66586">
        <w:rPr>
          <w:b/>
        </w:rPr>
        <w:t>B</w:t>
      </w:r>
      <w:r w:rsidR="00CC5CC5" w:rsidRPr="00C66586">
        <w:rPr>
          <w:b/>
        </w:rPr>
        <w:t>.</w:t>
      </w:r>
    </w:p>
    <w:p w14:paraId="67D6D3FE" w14:textId="77777777" w:rsidR="005A0921" w:rsidRDefault="005A0921" w:rsidP="005A0921">
      <w:pPr>
        <w:spacing w:before="0" w:after="120"/>
        <w:jc w:val="center"/>
      </w:pPr>
      <w:r>
        <w:rPr>
          <w:b/>
        </w:rPr>
        <w:t>INCOME AND RENT DETERMINATIONS</w:t>
      </w:r>
      <w:r w:rsidR="00646C24">
        <w:rPr>
          <w:b/>
        </w:rPr>
        <w:t xml:space="preserve"> UNDER HOTMA 102/104</w:t>
      </w:r>
    </w:p>
    <w:p w14:paraId="378F9E00" w14:textId="77777777" w:rsidR="005A0921" w:rsidRPr="00FF1E87" w:rsidRDefault="005A0921" w:rsidP="005A092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6-1</w:t>
      </w:r>
    </w:p>
    <w:p w14:paraId="1BAD40F7" w14:textId="77777777" w:rsidR="005A0921" w:rsidRDefault="005A0921" w:rsidP="005A0921">
      <w:pPr>
        <w:spacing w:before="240" w:after="120"/>
        <w:jc w:val="center"/>
        <w:rPr>
          <w:b/>
        </w:rPr>
      </w:pPr>
      <w:r>
        <w:rPr>
          <w:b/>
        </w:rPr>
        <w:t>PART I: ANNUAL INCOME</w:t>
      </w:r>
    </w:p>
    <w:p w14:paraId="60A20AD6" w14:textId="77777777" w:rsidR="00D72037" w:rsidRPr="002A3DB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OVERVIEW</w:t>
      </w:r>
      <w:r>
        <w:rPr>
          <w:b w:val="0"/>
          <w:szCs w:val="24"/>
        </w:rPr>
        <w:tab/>
        <w:t>6-3</w:t>
      </w:r>
    </w:p>
    <w:p w14:paraId="43869C0B" w14:textId="77777777" w:rsidR="00D72037" w:rsidRPr="002A3DB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HOUSEHOLD COMPOSITION AND INCOME</w:t>
      </w:r>
      <w:r>
        <w:rPr>
          <w:b w:val="0"/>
          <w:szCs w:val="24"/>
        </w:rPr>
        <w:tab/>
        <w:t>6-4</w:t>
      </w:r>
    </w:p>
    <w:p w14:paraId="1E1D25D8" w14:textId="77777777" w:rsidR="00D72037" w:rsidRPr="002A3DB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I.C.</w:t>
      </w:r>
      <w:r>
        <w:rPr>
          <w:b w:val="0"/>
          <w:szCs w:val="24"/>
        </w:rPr>
        <w:tab/>
        <w:t>CALCULATING</w:t>
      </w:r>
      <w:r w:rsidRPr="002A3DB7">
        <w:rPr>
          <w:b w:val="0"/>
          <w:szCs w:val="24"/>
        </w:rPr>
        <w:t xml:space="preserve"> ANNUAL INCOME</w:t>
      </w:r>
      <w:r>
        <w:rPr>
          <w:b w:val="0"/>
          <w:szCs w:val="24"/>
        </w:rPr>
        <w:tab/>
        <w:t>6-8</w:t>
      </w:r>
    </w:p>
    <w:p w14:paraId="5F418CC2" w14:textId="77777777" w:rsidR="00D72037" w:rsidRPr="002A3DB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EARNED INCOME</w:t>
      </w:r>
      <w:r>
        <w:rPr>
          <w:b w:val="0"/>
          <w:szCs w:val="24"/>
        </w:rPr>
        <w:tab/>
        <w:t>6-10</w:t>
      </w:r>
    </w:p>
    <w:p w14:paraId="70C1DEA4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EARNED INCOME DISALLOWANCE</w:t>
      </w:r>
      <w:r>
        <w:rPr>
          <w:b w:val="0"/>
          <w:szCs w:val="24"/>
        </w:rPr>
        <w:tab/>
        <w:t>6-12</w:t>
      </w:r>
    </w:p>
    <w:p w14:paraId="5887368F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I.F.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BUSIN</w:t>
      </w:r>
      <w:r>
        <w:rPr>
          <w:b w:val="0"/>
          <w:szCs w:val="24"/>
        </w:rPr>
        <w:t>ESS AND SELF-EMPLOYMENT INCOME</w:t>
      </w:r>
      <w:r>
        <w:rPr>
          <w:b w:val="0"/>
          <w:szCs w:val="24"/>
        </w:rPr>
        <w:tab/>
        <w:t>6-14</w:t>
      </w:r>
    </w:p>
    <w:p w14:paraId="5644E4E3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I.G.</w:t>
      </w:r>
      <w:r>
        <w:rPr>
          <w:b w:val="0"/>
          <w:szCs w:val="24"/>
        </w:rPr>
        <w:tab/>
      </w:r>
      <w:r w:rsidRPr="00D348AF">
        <w:rPr>
          <w:b w:val="0"/>
          <w:szCs w:val="24"/>
        </w:rPr>
        <w:t>STUDENT FINANCIAL ASSISTANCE</w:t>
      </w:r>
      <w:r>
        <w:rPr>
          <w:b w:val="0"/>
          <w:szCs w:val="24"/>
        </w:rPr>
        <w:tab/>
        <w:t>6-16</w:t>
      </w:r>
    </w:p>
    <w:p w14:paraId="2C0DC99C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I.H.</w:t>
      </w:r>
      <w:r>
        <w:rPr>
          <w:b w:val="0"/>
          <w:szCs w:val="24"/>
        </w:rPr>
        <w:tab/>
        <w:t>PERIODIC PAYMENTS</w:t>
      </w:r>
      <w:r>
        <w:rPr>
          <w:b w:val="0"/>
          <w:szCs w:val="24"/>
        </w:rPr>
        <w:tab/>
        <w:t>6-20</w:t>
      </w:r>
    </w:p>
    <w:p w14:paraId="27FC23CA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I.I.</w:t>
      </w:r>
      <w:r>
        <w:rPr>
          <w:b w:val="0"/>
          <w:szCs w:val="24"/>
        </w:rPr>
        <w:tab/>
      </w:r>
      <w:r w:rsidRPr="004E7EB9">
        <w:rPr>
          <w:b w:val="0"/>
          <w:szCs w:val="24"/>
        </w:rPr>
        <w:t>NONRECURRING INCOME</w:t>
      </w:r>
      <w:r>
        <w:rPr>
          <w:b w:val="0"/>
          <w:szCs w:val="24"/>
        </w:rPr>
        <w:tab/>
        <w:t>6-23</w:t>
      </w:r>
    </w:p>
    <w:p w14:paraId="0EF5C61E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I.J.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WELFARE ASSISTANCE</w:t>
      </w:r>
      <w:r>
        <w:rPr>
          <w:b w:val="0"/>
          <w:szCs w:val="24"/>
        </w:rPr>
        <w:tab/>
        <w:t>6-24</w:t>
      </w:r>
    </w:p>
    <w:p w14:paraId="05BE1630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I.K.</w:t>
      </w:r>
      <w:r>
        <w:rPr>
          <w:b w:val="0"/>
          <w:szCs w:val="24"/>
        </w:rPr>
        <w:tab/>
      </w:r>
      <w:r w:rsidRPr="0030792D">
        <w:rPr>
          <w:b w:val="0"/>
          <w:szCs w:val="24"/>
        </w:rPr>
        <w:t xml:space="preserve">STATE PAYMENTS TO ALLOW INDIVIDUALS </w:t>
      </w:r>
      <w:r>
        <w:rPr>
          <w:b w:val="0"/>
          <w:szCs w:val="24"/>
        </w:rPr>
        <w:br/>
      </w:r>
      <w:r w:rsidRPr="0030792D">
        <w:rPr>
          <w:b w:val="0"/>
          <w:szCs w:val="24"/>
        </w:rPr>
        <w:t>WITH DISABILITIES TO LIVE AT HOME</w:t>
      </w:r>
      <w:r>
        <w:rPr>
          <w:b w:val="0"/>
          <w:szCs w:val="24"/>
        </w:rPr>
        <w:tab/>
        <w:t>6-25</w:t>
      </w:r>
    </w:p>
    <w:p w14:paraId="6865E622" w14:textId="77777777" w:rsidR="00D7203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A85BFE">
        <w:rPr>
          <w:b w:val="0"/>
          <w:szCs w:val="24"/>
        </w:rPr>
        <w:t>I.L.</w:t>
      </w:r>
      <w:r>
        <w:rPr>
          <w:b w:val="0"/>
          <w:szCs w:val="24"/>
        </w:rPr>
        <w:tab/>
      </w:r>
      <w:r w:rsidRPr="00A85BFE">
        <w:rPr>
          <w:b w:val="0"/>
          <w:szCs w:val="24"/>
        </w:rPr>
        <w:t>CIVIL RIGHTS SETTLEMENTS</w:t>
      </w:r>
      <w:r>
        <w:rPr>
          <w:b w:val="0"/>
          <w:szCs w:val="24"/>
        </w:rPr>
        <w:tab/>
        <w:t>6-25</w:t>
      </w:r>
    </w:p>
    <w:p w14:paraId="283A971F" w14:textId="77777777" w:rsidR="00D72037" w:rsidRPr="002A3DB7" w:rsidRDefault="00D72037" w:rsidP="00D7203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I.</w:t>
      </w:r>
      <w:r>
        <w:rPr>
          <w:b w:val="0"/>
          <w:szCs w:val="24"/>
        </w:rPr>
        <w:t>M</w:t>
      </w:r>
      <w:r w:rsidRPr="002A3DB7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2A3DB7">
        <w:rPr>
          <w:b w:val="0"/>
          <w:szCs w:val="24"/>
        </w:rPr>
        <w:t>ADDITIONAL EXCLUSIONS FROM ANNUAL INCOME</w:t>
      </w:r>
      <w:r>
        <w:rPr>
          <w:b w:val="0"/>
          <w:szCs w:val="24"/>
        </w:rPr>
        <w:tab/>
        <w:t>6-26</w:t>
      </w:r>
    </w:p>
    <w:p w14:paraId="6AC441E6" w14:textId="77777777" w:rsidR="00917739" w:rsidRDefault="00917739" w:rsidP="00917739">
      <w:pPr>
        <w:spacing w:before="240" w:after="120"/>
        <w:jc w:val="center"/>
        <w:rPr>
          <w:b/>
        </w:rPr>
      </w:pPr>
      <w:r>
        <w:rPr>
          <w:b/>
        </w:rPr>
        <w:t>PART II: ASSETS</w:t>
      </w:r>
    </w:p>
    <w:p w14:paraId="0620F2E5" w14:textId="77777777" w:rsidR="00917739" w:rsidRDefault="00917739" w:rsidP="0091773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II.A.</w:t>
      </w:r>
      <w:r>
        <w:rPr>
          <w:b w:val="0"/>
          <w:szCs w:val="24"/>
        </w:rPr>
        <w:tab/>
        <w:t>OVERVIEW</w:t>
      </w:r>
      <w:r>
        <w:rPr>
          <w:b w:val="0"/>
          <w:szCs w:val="24"/>
        </w:rPr>
        <w:tab/>
        <w:t>6-</w:t>
      </w:r>
      <w:r w:rsidR="00B15D8B">
        <w:rPr>
          <w:b w:val="0"/>
          <w:szCs w:val="24"/>
        </w:rPr>
        <w:t>3</w:t>
      </w:r>
      <w:r w:rsidR="00B87B19">
        <w:rPr>
          <w:b w:val="0"/>
          <w:szCs w:val="24"/>
        </w:rPr>
        <w:t>3</w:t>
      </w:r>
    </w:p>
    <w:p w14:paraId="3912E2AE" w14:textId="77777777" w:rsidR="00917739" w:rsidRDefault="00917739" w:rsidP="0091773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917739"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917739">
        <w:rPr>
          <w:b w:val="0"/>
          <w:szCs w:val="24"/>
        </w:rPr>
        <w:t>ASSETS DISPOSED OF FOR LESS THAN FAIR MARKET VALUE</w:t>
      </w:r>
      <w:r>
        <w:rPr>
          <w:b w:val="0"/>
          <w:szCs w:val="24"/>
        </w:rPr>
        <w:tab/>
        <w:t>6-3</w:t>
      </w:r>
      <w:r w:rsidR="00B87B19">
        <w:rPr>
          <w:b w:val="0"/>
          <w:szCs w:val="24"/>
        </w:rPr>
        <w:t>4</w:t>
      </w:r>
    </w:p>
    <w:p w14:paraId="248EFC7D" w14:textId="77777777" w:rsidR="00312F12" w:rsidRDefault="00312F12" w:rsidP="0091773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12F12"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312F12">
        <w:rPr>
          <w:b w:val="0"/>
          <w:szCs w:val="24"/>
        </w:rPr>
        <w:t>ASSET INCLUSIONS AND EXCLUSIONS</w:t>
      </w:r>
      <w:r>
        <w:rPr>
          <w:b w:val="0"/>
          <w:szCs w:val="24"/>
        </w:rPr>
        <w:tab/>
        <w:t>6-3</w:t>
      </w:r>
      <w:r w:rsidR="00B87B19">
        <w:rPr>
          <w:b w:val="0"/>
          <w:szCs w:val="24"/>
        </w:rPr>
        <w:t>6</w:t>
      </w:r>
    </w:p>
    <w:p w14:paraId="1C7901A2" w14:textId="77777777" w:rsidR="00312F12" w:rsidRDefault="00312F12" w:rsidP="0091773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12F12"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312F12">
        <w:rPr>
          <w:b w:val="0"/>
          <w:szCs w:val="24"/>
        </w:rPr>
        <w:t>DETERMINING INCOME FROM ASSETS</w:t>
      </w:r>
      <w:r>
        <w:rPr>
          <w:b w:val="0"/>
          <w:szCs w:val="24"/>
        </w:rPr>
        <w:tab/>
        <w:t>6-</w:t>
      </w:r>
      <w:r w:rsidR="00A838A2">
        <w:rPr>
          <w:b w:val="0"/>
          <w:szCs w:val="24"/>
        </w:rPr>
        <w:t>4</w:t>
      </w:r>
      <w:r w:rsidR="00912177">
        <w:rPr>
          <w:b w:val="0"/>
          <w:szCs w:val="24"/>
        </w:rPr>
        <w:t>5</w:t>
      </w:r>
    </w:p>
    <w:p w14:paraId="69405C7F" w14:textId="77777777" w:rsidR="005A0921" w:rsidRDefault="005A0921" w:rsidP="002A3DB7">
      <w:pPr>
        <w:spacing w:before="240" w:after="120"/>
        <w:jc w:val="center"/>
        <w:rPr>
          <w:b/>
        </w:rPr>
      </w:pPr>
      <w:r>
        <w:rPr>
          <w:b/>
        </w:rPr>
        <w:t>PART I</w:t>
      </w:r>
      <w:r w:rsidR="000D7E88">
        <w:rPr>
          <w:b/>
        </w:rPr>
        <w:t>I</w:t>
      </w:r>
      <w:r>
        <w:rPr>
          <w:b/>
        </w:rPr>
        <w:t>I: ADJUSTED INCOME</w:t>
      </w:r>
    </w:p>
    <w:p w14:paraId="65295A43" w14:textId="77777777" w:rsidR="005A0921" w:rsidRDefault="005A0921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69595C">
        <w:rPr>
          <w:b w:val="0"/>
          <w:szCs w:val="24"/>
        </w:rPr>
        <w:t>I</w:t>
      </w:r>
      <w:r w:rsidRPr="002A3DB7">
        <w:rPr>
          <w:b w:val="0"/>
          <w:szCs w:val="24"/>
        </w:rPr>
        <w:t>I.A.</w:t>
      </w:r>
      <w:r w:rsidR="002A3DB7">
        <w:rPr>
          <w:b w:val="0"/>
          <w:szCs w:val="24"/>
        </w:rPr>
        <w:tab/>
      </w:r>
      <w:r w:rsidRPr="002A3DB7">
        <w:rPr>
          <w:b w:val="0"/>
          <w:szCs w:val="24"/>
        </w:rPr>
        <w:t>INTRODUCTION</w:t>
      </w:r>
      <w:r w:rsidR="006728DD">
        <w:rPr>
          <w:b w:val="0"/>
          <w:szCs w:val="24"/>
        </w:rPr>
        <w:tab/>
        <w:t>6-</w:t>
      </w:r>
      <w:r w:rsidR="002B2789">
        <w:rPr>
          <w:b w:val="0"/>
          <w:szCs w:val="24"/>
        </w:rPr>
        <w:t>4</w:t>
      </w:r>
      <w:r w:rsidR="00B54D94">
        <w:rPr>
          <w:b w:val="0"/>
          <w:szCs w:val="24"/>
        </w:rPr>
        <w:t>7</w:t>
      </w:r>
    </w:p>
    <w:p w14:paraId="7E78AC47" w14:textId="77777777" w:rsidR="005A0921" w:rsidRPr="002A3DB7" w:rsidRDefault="0069595C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5A0921" w:rsidRPr="002A3DB7">
        <w:rPr>
          <w:b w:val="0"/>
          <w:szCs w:val="24"/>
        </w:rPr>
        <w:t>II.B.</w:t>
      </w:r>
      <w:r w:rsidR="002A3DB7">
        <w:rPr>
          <w:b w:val="0"/>
          <w:szCs w:val="24"/>
        </w:rPr>
        <w:tab/>
      </w:r>
      <w:r w:rsidR="005A0921" w:rsidRPr="002A3DB7">
        <w:rPr>
          <w:b w:val="0"/>
          <w:szCs w:val="24"/>
        </w:rPr>
        <w:t>DEPENDENT DEDUCTION</w:t>
      </w:r>
      <w:r w:rsidR="006728DD">
        <w:rPr>
          <w:b w:val="0"/>
          <w:szCs w:val="24"/>
        </w:rPr>
        <w:tab/>
        <w:t>6-</w:t>
      </w:r>
      <w:r w:rsidR="00B15D8B">
        <w:rPr>
          <w:b w:val="0"/>
          <w:szCs w:val="24"/>
        </w:rPr>
        <w:t>4</w:t>
      </w:r>
      <w:r w:rsidR="00B54D94">
        <w:rPr>
          <w:b w:val="0"/>
          <w:szCs w:val="24"/>
        </w:rPr>
        <w:t>8</w:t>
      </w:r>
    </w:p>
    <w:p w14:paraId="76762E3B" w14:textId="77777777" w:rsidR="005A0921" w:rsidRDefault="0069595C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5A0921" w:rsidRPr="002A3DB7">
        <w:rPr>
          <w:b w:val="0"/>
          <w:szCs w:val="24"/>
        </w:rPr>
        <w:t>II.C.</w:t>
      </w:r>
      <w:r w:rsidR="002A3DB7">
        <w:rPr>
          <w:b w:val="0"/>
          <w:szCs w:val="24"/>
        </w:rPr>
        <w:tab/>
      </w:r>
      <w:r w:rsidR="005A0921" w:rsidRPr="002A3DB7">
        <w:rPr>
          <w:b w:val="0"/>
          <w:szCs w:val="24"/>
        </w:rPr>
        <w:t>ELDERLY OR DISABLED FAMILY DEDUCTION</w:t>
      </w:r>
      <w:r w:rsidR="006728DD">
        <w:rPr>
          <w:b w:val="0"/>
          <w:szCs w:val="24"/>
        </w:rPr>
        <w:tab/>
        <w:t>6-</w:t>
      </w:r>
      <w:r w:rsidR="00B15D8B">
        <w:rPr>
          <w:b w:val="0"/>
          <w:szCs w:val="24"/>
        </w:rPr>
        <w:t>4</w:t>
      </w:r>
      <w:r w:rsidR="00B54D94">
        <w:rPr>
          <w:b w:val="0"/>
          <w:szCs w:val="24"/>
        </w:rPr>
        <w:t>8</w:t>
      </w:r>
    </w:p>
    <w:p w14:paraId="2ED872D0" w14:textId="77777777" w:rsidR="005A0921" w:rsidRDefault="0069595C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5A0921" w:rsidRPr="002A3DB7">
        <w:rPr>
          <w:b w:val="0"/>
          <w:szCs w:val="24"/>
        </w:rPr>
        <w:t>II.D.</w:t>
      </w:r>
      <w:r w:rsidR="002A3DB7">
        <w:rPr>
          <w:b w:val="0"/>
          <w:szCs w:val="24"/>
        </w:rPr>
        <w:tab/>
      </w:r>
      <w:r w:rsidR="008C3A78">
        <w:rPr>
          <w:b w:val="0"/>
          <w:szCs w:val="24"/>
        </w:rPr>
        <w:t xml:space="preserve">HEALTH AND </w:t>
      </w:r>
      <w:r w:rsidR="005A0921" w:rsidRPr="002A3DB7">
        <w:rPr>
          <w:b w:val="0"/>
          <w:szCs w:val="24"/>
        </w:rPr>
        <w:t>MEDICAL</w:t>
      </w:r>
      <w:r w:rsidR="008C3A78">
        <w:rPr>
          <w:b w:val="0"/>
          <w:szCs w:val="24"/>
        </w:rPr>
        <w:t xml:space="preserve"> CARE</w:t>
      </w:r>
      <w:r w:rsidR="005A0921" w:rsidRPr="002A3DB7">
        <w:rPr>
          <w:b w:val="0"/>
          <w:szCs w:val="24"/>
        </w:rPr>
        <w:t xml:space="preserve"> EXPENSES</w:t>
      </w:r>
      <w:r w:rsidR="002A3DB7">
        <w:rPr>
          <w:b w:val="0"/>
          <w:szCs w:val="24"/>
        </w:rPr>
        <w:t xml:space="preserve"> DEDUCTION</w:t>
      </w:r>
      <w:r w:rsidR="002F4F73">
        <w:rPr>
          <w:b w:val="0"/>
          <w:szCs w:val="24"/>
        </w:rPr>
        <w:tab/>
        <w:t>6-</w:t>
      </w:r>
      <w:r w:rsidR="00B15D8B">
        <w:rPr>
          <w:b w:val="0"/>
          <w:szCs w:val="24"/>
        </w:rPr>
        <w:t>4</w:t>
      </w:r>
      <w:r w:rsidR="00B54D94">
        <w:rPr>
          <w:b w:val="0"/>
          <w:szCs w:val="24"/>
        </w:rPr>
        <w:t>9</w:t>
      </w:r>
    </w:p>
    <w:p w14:paraId="40B96643" w14:textId="77777777" w:rsidR="0005199A" w:rsidRDefault="0069595C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5A0921" w:rsidRPr="002A3DB7">
        <w:rPr>
          <w:b w:val="0"/>
          <w:szCs w:val="24"/>
        </w:rPr>
        <w:t>II.E.</w:t>
      </w:r>
      <w:r w:rsidR="002A3DB7">
        <w:rPr>
          <w:b w:val="0"/>
          <w:szCs w:val="24"/>
        </w:rPr>
        <w:tab/>
      </w:r>
      <w:r w:rsidR="005A0921" w:rsidRPr="002A3DB7">
        <w:rPr>
          <w:b w:val="0"/>
          <w:szCs w:val="24"/>
        </w:rPr>
        <w:t>DISABILITY ASSISTANCE EXPENSES DEDUCTION</w:t>
      </w:r>
      <w:r w:rsidR="002F4F73">
        <w:rPr>
          <w:b w:val="0"/>
          <w:szCs w:val="24"/>
        </w:rPr>
        <w:tab/>
        <w:t>6-</w:t>
      </w:r>
      <w:r w:rsidR="00B54D94">
        <w:rPr>
          <w:b w:val="0"/>
          <w:szCs w:val="24"/>
        </w:rPr>
        <w:t>51</w:t>
      </w:r>
    </w:p>
    <w:p w14:paraId="2394E3DF" w14:textId="77777777" w:rsidR="005A0921" w:rsidRDefault="0069595C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5A0921" w:rsidRPr="002A3DB7">
        <w:rPr>
          <w:b w:val="0"/>
          <w:szCs w:val="24"/>
        </w:rPr>
        <w:t>II.F.</w:t>
      </w:r>
      <w:r w:rsidR="002A3DB7">
        <w:rPr>
          <w:b w:val="0"/>
          <w:szCs w:val="24"/>
        </w:rPr>
        <w:tab/>
      </w:r>
      <w:r w:rsidR="005A0921" w:rsidRPr="002A3DB7">
        <w:rPr>
          <w:b w:val="0"/>
          <w:szCs w:val="24"/>
        </w:rPr>
        <w:t>CHILD CARE EXPENSE DEDUCTION</w:t>
      </w:r>
      <w:r w:rsidR="006728DD">
        <w:rPr>
          <w:b w:val="0"/>
          <w:szCs w:val="24"/>
        </w:rPr>
        <w:tab/>
        <w:t>6-</w:t>
      </w:r>
      <w:r w:rsidR="000A56E7">
        <w:rPr>
          <w:b w:val="0"/>
          <w:szCs w:val="24"/>
        </w:rPr>
        <w:t>5</w:t>
      </w:r>
      <w:r w:rsidR="00B54D94">
        <w:rPr>
          <w:b w:val="0"/>
          <w:szCs w:val="24"/>
        </w:rPr>
        <w:t>3</w:t>
      </w:r>
    </w:p>
    <w:p w14:paraId="21F69916" w14:textId="77777777" w:rsidR="006B0ED6" w:rsidRDefault="006B0ED6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6B0ED6">
        <w:rPr>
          <w:b w:val="0"/>
          <w:szCs w:val="24"/>
        </w:rPr>
        <w:t>III.G</w:t>
      </w:r>
      <w:r>
        <w:rPr>
          <w:b w:val="0"/>
          <w:szCs w:val="24"/>
        </w:rPr>
        <w:tab/>
      </w:r>
      <w:r w:rsidRPr="006B0ED6">
        <w:rPr>
          <w:b w:val="0"/>
          <w:szCs w:val="24"/>
        </w:rPr>
        <w:t>HARDSHIP EXEMPTIONS</w:t>
      </w:r>
      <w:r>
        <w:rPr>
          <w:b w:val="0"/>
          <w:szCs w:val="24"/>
        </w:rPr>
        <w:tab/>
        <w:t>6-</w:t>
      </w:r>
      <w:r w:rsidR="008B3DCD">
        <w:rPr>
          <w:b w:val="0"/>
          <w:szCs w:val="24"/>
        </w:rPr>
        <w:t>5</w:t>
      </w:r>
      <w:r w:rsidR="00055A4A">
        <w:rPr>
          <w:b w:val="0"/>
          <w:szCs w:val="24"/>
        </w:rPr>
        <w:t>6</w:t>
      </w:r>
    </w:p>
    <w:p w14:paraId="0C5BA7E1" w14:textId="77777777" w:rsidR="005A0921" w:rsidRPr="002A3DB7" w:rsidRDefault="0069595C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2A3DB7">
        <w:rPr>
          <w:b w:val="0"/>
          <w:szCs w:val="24"/>
        </w:rPr>
        <w:t>II.</w:t>
      </w:r>
      <w:r w:rsidR="00E56249">
        <w:rPr>
          <w:b w:val="0"/>
          <w:szCs w:val="24"/>
        </w:rPr>
        <w:t>H</w:t>
      </w:r>
      <w:r w:rsidR="002A3DB7">
        <w:rPr>
          <w:b w:val="0"/>
          <w:szCs w:val="24"/>
        </w:rPr>
        <w:t>.</w:t>
      </w:r>
      <w:r w:rsidR="002A3DB7">
        <w:rPr>
          <w:b w:val="0"/>
          <w:szCs w:val="24"/>
        </w:rPr>
        <w:tab/>
        <w:t>PERMISSIVE DEDUCTIONS</w:t>
      </w:r>
      <w:r w:rsidR="00D83910">
        <w:rPr>
          <w:b w:val="0"/>
          <w:szCs w:val="24"/>
        </w:rPr>
        <w:tab/>
        <w:t>6-</w:t>
      </w:r>
      <w:r w:rsidR="00055A4A">
        <w:rPr>
          <w:b w:val="0"/>
          <w:szCs w:val="24"/>
        </w:rPr>
        <w:t>62</w:t>
      </w:r>
    </w:p>
    <w:p w14:paraId="33440FC5" w14:textId="77777777" w:rsidR="005A0921" w:rsidRDefault="00E56249" w:rsidP="002A3DB7">
      <w:pPr>
        <w:spacing w:before="240" w:after="120"/>
        <w:jc w:val="center"/>
        <w:rPr>
          <w:b/>
        </w:rPr>
      </w:pPr>
      <w:r>
        <w:rPr>
          <w:b/>
        </w:rPr>
        <w:br w:type="page"/>
      </w:r>
      <w:r w:rsidR="005A0921">
        <w:rPr>
          <w:b/>
        </w:rPr>
        <w:lastRenderedPageBreak/>
        <w:t>PART I</w:t>
      </w:r>
      <w:r>
        <w:rPr>
          <w:b/>
        </w:rPr>
        <w:t>V</w:t>
      </w:r>
      <w:r w:rsidR="005A0921">
        <w:rPr>
          <w:b/>
        </w:rPr>
        <w:t>: CALCULATING RENT</w:t>
      </w:r>
    </w:p>
    <w:p w14:paraId="551DD8C6" w14:textId="77777777" w:rsidR="005A0921" w:rsidRDefault="005A0921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E56249">
        <w:rPr>
          <w:b w:val="0"/>
          <w:szCs w:val="24"/>
        </w:rPr>
        <w:t>V</w:t>
      </w:r>
      <w:r w:rsidRPr="002A3DB7">
        <w:rPr>
          <w:b w:val="0"/>
          <w:szCs w:val="24"/>
        </w:rPr>
        <w:t>.A.</w:t>
      </w:r>
      <w:r w:rsidR="002A3DB7">
        <w:rPr>
          <w:b w:val="0"/>
          <w:szCs w:val="24"/>
        </w:rPr>
        <w:tab/>
      </w:r>
      <w:r w:rsidRPr="002A3DB7">
        <w:rPr>
          <w:b w:val="0"/>
          <w:szCs w:val="24"/>
        </w:rPr>
        <w:t>OVERVIEW OF INCOME-BASED RENT CALCULATIONS</w:t>
      </w:r>
      <w:r w:rsidR="00D83910">
        <w:rPr>
          <w:b w:val="0"/>
          <w:szCs w:val="24"/>
        </w:rPr>
        <w:tab/>
        <w:t>6-</w:t>
      </w:r>
      <w:r w:rsidR="004B4142">
        <w:rPr>
          <w:b w:val="0"/>
          <w:szCs w:val="24"/>
        </w:rPr>
        <w:t>6</w:t>
      </w:r>
      <w:r w:rsidR="0070417B">
        <w:rPr>
          <w:b w:val="0"/>
          <w:szCs w:val="24"/>
        </w:rPr>
        <w:t>3</w:t>
      </w:r>
    </w:p>
    <w:p w14:paraId="75120675" w14:textId="77777777" w:rsidR="005A0921" w:rsidRDefault="005A0921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E56249">
        <w:rPr>
          <w:b w:val="0"/>
          <w:szCs w:val="24"/>
        </w:rPr>
        <w:t>V</w:t>
      </w:r>
      <w:r w:rsidRPr="002A3DB7">
        <w:rPr>
          <w:b w:val="0"/>
          <w:szCs w:val="24"/>
        </w:rPr>
        <w:t>.B.</w:t>
      </w:r>
      <w:r w:rsidR="002A3DB7">
        <w:rPr>
          <w:b w:val="0"/>
          <w:szCs w:val="24"/>
        </w:rPr>
        <w:tab/>
      </w:r>
      <w:r w:rsidRPr="002A3DB7">
        <w:rPr>
          <w:b w:val="0"/>
          <w:szCs w:val="24"/>
        </w:rPr>
        <w:t>FINANCIAL HARDSHIPS AFFECTING MINIMUM RENT</w:t>
      </w:r>
      <w:r w:rsidR="006728DD">
        <w:rPr>
          <w:b w:val="0"/>
          <w:szCs w:val="24"/>
        </w:rPr>
        <w:tab/>
        <w:t>6-</w:t>
      </w:r>
      <w:r w:rsidR="001770B7">
        <w:rPr>
          <w:b w:val="0"/>
          <w:szCs w:val="24"/>
        </w:rPr>
        <w:t>6</w:t>
      </w:r>
      <w:r w:rsidR="0070417B">
        <w:rPr>
          <w:b w:val="0"/>
          <w:szCs w:val="24"/>
        </w:rPr>
        <w:t>6</w:t>
      </w:r>
    </w:p>
    <w:p w14:paraId="4F8EB13C" w14:textId="77777777" w:rsidR="005A0921" w:rsidRDefault="005A0921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E56249">
        <w:rPr>
          <w:b w:val="0"/>
          <w:szCs w:val="24"/>
        </w:rPr>
        <w:t>V</w:t>
      </w:r>
      <w:r w:rsidRPr="002A3DB7">
        <w:rPr>
          <w:b w:val="0"/>
          <w:szCs w:val="24"/>
        </w:rPr>
        <w:t>.C.</w:t>
      </w:r>
      <w:r w:rsidR="002A3DB7">
        <w:rPr>
          <w:b w:val="0"/>
          <w:szCs w:val="24"/>
        </w:rPr>
        <w:tab/>
        <w:t>UTILITY ALLOWANCES</w:t>
      </w:r>
      <w:r w:rsidR="006728DD">
        <w:rPr>
          <w:b w:val="0"/>
          <w:szCs w:val="24"/>
        </w:rPr>
        <w:tab/>
        <w:t>6-</w:t>
      </w:r>
      <w:r w:rsidR="0070417B">
        <w:rPr>
          <w:b w:val="0"/>
          <w:szCs w:val="24"/>
        </w:rPr>
        <w:t>70</w:t>
      </w:r>
    </w:p>
    <w:p w14:paraId="30323905" w14:textId="77777777" w:rsidR="005A0921" w:rsidRDefault="005A0921" w:rsidP="002A3DB7">
      <w:pPr>
        <w:pStyle w:val="Title"/>
        <w:keepNext w:val="0"/>
        <w:numPr>
          <w:ins w:id="0" w:author="Cara Gillette" w:date="2005-05-24T09:18:00Z"/>
        </w:numPr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A3DB7">
        <w:rPr>
          <w:b w:val="0"/>
          <w:szCs w:val="24"/>
        </w:rPr>
        <w:t>I</w:t>
      </w:r>
      <w:r w:rsidR="00E56249">
        <w:rPr>
          <w:b w:val="0"/>
          <w:szCs w:val="24"/>
        </w:rPr>
        <w:t>V</w:t>
      </w:r>
      <w:r w:rsidRPr="002A3DB7">
        <w:rPr>
          <w:b w:val="0"/>
          <w:szCs w:val="24"/>
        </w:rPr>
        <w:t>.D.</w:t>
      </w:r>
      <w:r w:rsidR="002A3DB7">
        <w:rPr>
          <w:b w:val="0"/>
          <w:szCs w:val="24"/>
        </w:rPr>
        <w:tab/>
      </w:r>
      <w:r w:rsidRPr="002A3DB7">
        <w:rPr>
          <w:b w:val="0"/>
          <w:szCs w:val="24"/>
        </w:rPr>
        <w:t xml:space="preserve">PRORATED RENT </w:t>
      </w:r>
      <w:r w:rsidR="002A3DB7">
        <w:rPr>
          <w:b w:val="0"/>
          <w:szCs w:val="24"/>
        </w:rPr>
        <w:t>FOR MIXED FAMILIES</w:t>
      </w:r>
      <w:r w:rsidR="006728DD">
        <w:rPr>
          <w:b w:val="0"/>
          <w:szCs w:val="24"/>
        </w:rPr>
        <w:tab/>
        <w:t>6-</w:t>
      </w:r>
      <w:r w:rsidR="001770B7">
        <w:rPr>
          <w:b w:val="0"/>
          <w:szCs w:val="24"/>
        </w:rPr>
        <w:t>7</w:t>
      </w:r>
      <w:r w:rsidR="0070417B">
        <w:rPr>
          <w:b w:val="0"/>
          <w:szCs w:val="24"/>
        </w:rPr>
        <w:t>2</w:t>
      </w:r>
    </w:p>
    <w:p w14:paraId="11C22FB7" w14:textId="77777777" w:rsidR="005A0921" w:rsidRDefault="002A3DB7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</w:t>
      </w:r>
      <w:r w:rsidR="00E56249">
        <w:rPr>
          <w:b w:val="0"/>
          <w:szCs w:val="24"/>
        </w:rPr>
        <w:t>V</w:t>
      </w:r>
      <w:r>
        <w:rPr>
          <w:b w:val="0"/>
          <w:szCs w:val="24"/>
        </w:rPr>
        <w:t>.E.</w:t>
      </w:r>
      <w:r>
        <w:rPr>
          <w:b w:val="0"/>
          <w:szCs w:val="24"/>
        </w:rPr>
        <w:tab/>
      </w:r>
      <w:r w:rsidR="005A0921" w:rsidRPr="002A3DB7">
        <w:rPr>
          <w:b w:val="0"/>
          <w:szCs w:val="24"/>
        </w:rPr>
        <w:t>FLAT RENTS AND FAMILY CHOICE IN RENTS</w:t>
      </w:r>
      <w:r w:rsidR="006728DD">
        <w:rPr>
          <w:b w:val="0"/>
          <w:szCs w:val="24"/>
        </w:rPr>
        <w:tab/>
        <w:t>6-</w:t>
      </w:r>
      <w:r w:rsidR="00F4700A">
        <w:rPr>
          <w:b w:val="0"/>
          <w:szCs w:val="24"/>
        </w:rPr>
        <w:t>7</w:t>
      </w:r>
      <w:r w:rsidR="0070417B">
        <w:rPr>
          <w:b w:val="0"/>
          <w:szCs w:val="24"/>
        </w:rPr>
        <w:t>4</w:t>
      </w:r>
    </w:p>
    <w:p w14:paraId="61AD2A1D" w14:textId="77777777" w:rsidR="002A3DB7" w:rsidRDefault="002A3DB7" w:rsidP="002A3DB7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4B3581F0" w14:textId="77777777" w:rsidR="005A0921" w:rsidRPr="002A3DB7" w:rsidRDefault="002A3DB7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6-1:</w:t>
      </w:r>
      <w:r>
        <w:rPr>
          <w:b w:val="0"/>
          <w:szCs w:val="24"/>
        </w:rPr>
        <w:tab/>
      </w:r>
      <w:r w:rsidR="005A0921" w:rsidRPr="002A3DB7">
        <w:rPr>
          <w:b w:val="0"/>
          <w:szCs w:val="24"/>
        </w:rPr>
        <w:t xml:space="preserve">ANNUAL INCOME </w:t>
      </w:r>
      <w:r w:rsidR="004806A9">
        <w:rPr>
          <w:b w:val="0"/>
          <w:szCs w:val="24"/>
        </w:rPr>
        <w:t>FULL DEFINITION</w:t>
      </w:r>
      <w:r w:rsidR="006728DD">
        <w:rPr>
          <w:b w:val="0"/>
          <w:szCs w:val="24"/>
        </w:rPr>
        <w:tab/>
        <w:t>6-</w:t>
      </w:r>
      <w:r w:rsidR="00F4700A">
        <w:rPr>
          <w:b w:val="0"/>
          <w:szCs w:val="24"/>
        </w:rPr>
        <w:t>7</w:t>
      </w:r>
      <w:r w:rsidR="00F5449C">
        <w:rPr>
          <w:b w:val="0"/>
          <w:szCs w:val="24"/>
        </w:rPr>
        <w:t>7</w:t>
      </w:r>
    </w:p>
    <w:p w14:paraId="5EC6A123" w14:textId="77777777" w:rsidR="005A0921" w:rsidRPr="002A3DB7" w:rsidRDefault="002A3DB7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</w:t>
      </w:r>
      <w:r w:rsidR="001A05FC">
        <w:rPr>
          <w:b w:val="0"/>
          <w:szCs w:val="24"/>
        </w:rPr>
        <w:t>2</w:t>
      </w:r>
      <w:r>
        <w:rPr>
          <w:b w:val="0"/>
          <w:szCs w:val="24"/>
        </w:rPr>
        <w:t>:</w:t>
      </w:r>
      <w:r>
        <w:rPr>
          <w:b w:val="0"/>
          <w:szCs w:val="24"/>
        </w:rPr>
        <w:tab/>
      </w:r>
      <w:r w:rsidR="005A0921" w:rsidRPr="002A3DB7">
        <w:rPr>
          <w:b w:val="0"/>
          <w:szCs w:val="24"/>
        </w:rPr>
        <w:t>TREATMENT OF FAMILY ASSETS</w:t>
      </w:r>
      <w:r w:rsidR="006728DD">
        <w:rPr>
          <w:b w:val="0"/>
          <w:szCs w:val="24"/>
        </w:rPr>
        <w:tab/>
        <w:t>6-</w:t>
      </w:r>
      <w:r w:rsidR="00F4700A">
        <w:rPr>
          <w:b w:val="0"/>
          <w:szCs w:val="24"/>
        </w:rPr>
        <w:t>8</w:t>
      </w:r>
      <w:r w:rsidR="00C83B1B">
        <w:rPr>
          <w:b w:val="0"/>
          <w:szCs w:val="24"/>
        </w:rPr>
        <w:t>2</w:t>
      </w:r>
    </w:p>
    <w:p w14:paraId="0520AA76" w14:textId="77777777" w:rsidR="005A0921" w:rsidRPr="002A3DB7" w:rsidRDefault="002A3DB7" w:rsidP="002A3DB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6-</w:t>
      </w:r>
      <w:r w:rsidR="001A05FC">
        <w:rPr>
          <w:b w:val="0"/>
          <w:szCs w:val="24"/>
        </w:rPr>
        <w:t>3</w:t>
      </w:r>
      <w:r>
        <w:rPr>
          <w:b w:val="0"/>
          <w:szCs w:val="24"/>
        </w:rPr>
        <w:t>:</w:t>
      </w:r>
      <w:r>
        <w:rPr>
          <w:b w:val="0"/>
          <w:szCs w:val="24"/>
        </w:rPr>
        <w:tab/>
      </w:r>
      <w:r w:rsidR="005A0921" w:rsidRPr="002A3DB7">
        <w:rPr>
          <w:b w:val="0"/>
          <w:szCs w:val="24"/>
        </w:rPr>
        <w:t>THE EFFECT OF WELFARE BENEFIT REDUCTION</w:t>
      </w:r>
      <w:r w:rsidR="006728DD">
        <w:rPr>
          <w:b w:val="0"/>
          <w:szCs w:val="24"/>
        </w:rPr>
        <w:tab/>
        <w:t>6-</w:t>
      </w:r>
      <w:r w:rsidR="00F4700A">
        <w:rPr>
          <w:b w:val="0"/>
          <w:szCs w:val="24"/>
        </w:rPr>
        <w:t>8</w:t>
      </w:r>
      <w:r w:rsidR="00157B83">
        <w:rPr>
          <w:b w:val="0"/>
          <w:szCs w:val="24"/>
        </w:rPr>
        <w:t>3</w:t>
      </w:r>
    </w:p>
    <w:p w14:paraId="5138362D" w14:textId="77777777" w:rsidR="00B54E91" w:rsidRPr="00D42683" w:rsidRDefault="000E7508" w:rsidP="00B54E91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B54E91" w:rsidRPr="00497B90">
        <w:rPr>
          <w:b/>
          <w:bCs/>
          <w:szCs w:val="24"/>
        </w:rPr>
        <w:lastRenderedPageBreak/>
        <w:t>Chapter</w:t>
      </w:r>
      <w:r w:rsidR="00B54E91" w:rsidRPr="00D42683">
        <w:rPr>
          <w:b/>
        </w:rPr>
        <w:t xml:space="preserve"> 7</w:t>
      </w:r>
      <w:r w:rsidR="00B54E91">
        <w:rPr>
          <w:b/>
        </w:rPr>
        <w:t>.A.</w:t>
      </w:r>
    </w:p>
    <w:p w14:paraId="748336DC" w14:textId="77777777" w:rsidR="00B54E91" w:rsidRPr="00D42683" w:rsidRDefault="00B54E91" w:rsidP="00B54E91">
      <w:pPr>
        <w:spacing w:before="0" w:after="120"/>
        <w:jc w:val="center"/>
        <w:rPr>
          <w:b/>
        </w:rPr>
      </w:pPr>
      <w:r w:rsidRPr="00D42683">
        <w:rPr>
          <w:b/>
        </w:rPr>
        <w:t>VERIFICATION</w:t>
      </w:r>
    </w:p>
    <w:p w14:paraId="68DC7FF1" w14:textId="77777777" w:rsidR="00B54E91" w:rsidRPr="00FF1E87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7-1</w:t>
      </w:r>
    </w:p>
    <w:p w14:paraId="6E2541A6" w14:textId="77777777" w:rsidR="00B54E91" w:rsidRPr="00D42683" w:rsidRDefault="00B54E91" w:rsidP="00B54E91">
      <w:pPr>
        <w:spacing w:before="240" w:after="120"/>
        <w:jc w:val="center"/>
        <w:rPr>
          <w:b/>
        </w:rPr>
      </w:pPr>
      <w:smartTag w:uri="urn:schemas-microsoft-com:office:smarttags" w:element="PersonName">
        <w:r w:rsidRPr="00D42683">
          <w:rPr>
            <w:b/>
          </w:rPr>
          <w:t>PART</w:t>
        </w:r>
      </w:smartTag>
      <w:r w:rsidRPr="00D42683">
        <w:rPr>
          <w:b/>
        </w:rPr>
        <w:t xml:space="preserve"> I</w:t>
      </w:r>
      <w:r>
        <w:rPr>
          <w:b/>
        </w:rPr>
        <w:t>:</w:t>
      </w:r>
      <w:r w:rsidRPr="00D42683">
        <w:rPr>
          <w:b/>
        </w:rPr>
        <w:t xml:space="preserve"> GENERAL VERIFICATION REQUIREMENTS</w:t>
      </w:r>
    </w:p>
    <w:p w14:paraId="26547C3C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FAMILY CONSENT TO RELEASE OF INFORMATION</w:t>
      </w:r>
      <w:r>
        <w:rPr>
          <w:b w:val="0"/>
          <w:szCs w:val="24"/>
        </w:rPr>
        <w:tab/>
        <w:t>7-1</w:t>
      </w:r>
    </w:p>
    <w:p w14:paraId="122ED840" w14:textId="77777777" w:rsidR="003D2651" w:rsidRDefault="00B54E91" w:rsidP="003D26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I.B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OVERVIEW OF VERIFICATION REQUIREMENTS</w:t>
      </w:r>
      <w:r>
        <w:rPr>
          <w:b w:val="0"/>
          <w:szCs w:val="24"/>
        </w:rPr>
        <w:tab/>
        <w:t>7-</w:t>
      </w:r>
      <w:r w:rsidR="00EE0F99">
        <w:rPr>
          <w:b w:val="0"/>
          <w:szCs w:val="24"/>
        </w:rPr>
        <w:t>3</w:t>
      </w:r>
    </w:p>
    <w:p w14:paraId="2A2AC98C" w14:textId="77777777" w:rsidR="008F00E5" w:rsidRDefault="008F00E5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I.C</w:t>
      </w:r>
      <w:r>
        <w:rPr>
          <w:b w:val="0"/>
          <w:szCs w:val="24"/>
        </w:rPr>
        <w:tab/>
      </w:r>
      <w:r w:rsidRPr="008F00E5">
        <w:rPr>
          <w:b w:val="0"/>
          <w:szCs w:val="24"/>
        </w:rPr>
        <w:t>STREAMLINED INCOME DETERMINATIONS</w:t>
      </w:r>
      <w:r>
        <w:rPr>
          <w:b w:val="0"/>
          <w:szCs w:val="24"/>
        </w:rPr>
        <w:tab/>
        <w:t>7-8</w:t>
      </w:r>
    </w:p>
    <w:p w14:paraId="4682BF79" w14:textId="77777777" w:rsidR="00B54E91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I.</w:t>
      </w:r>
      <w:r w:rsidR="008F00E5">
        <w:rPr>
          <w:b w:val="0"/>
          <w:szCs w:val="24"/>
        </w:rPr>
        <w:t>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UP-FRONT INCOME VERIFICATION (UIV)</w:t>
      </w:r>
      <w:r>
        <w:rPr>
          <w:b w:val="0"/>
          <w:szCs w:val="24"/>
        </w:rPr>
        <w:tab/>
        <w:t>7-</w:t>
      </w:r>
      <w:r w:rsidR="008F00E5">
        <w:rPr>
          <w:b w:val="0"/>
          <w:szCs w:val="24"/>
        </w:rPr>
        <w:t>10</w:t>
      </w:r>
    </w:p>
    <w:p w14:paraId="20F866F7" w14:textId="77777777" w:rsidR="00B54E91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I.</w:t>
      </w:r>
      <w:r w:rsidR="008F00E5">
        <w:rPr>
          <w:b w:val="0"/>
          <w:szCs w:val="24"/>
        </w:rPr>
        <w:t>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THIRD-PARTY WRITTEN AND ORAL VERIFICATION</w:t>
      </w:r>
      <w:r>
        <w:rPr>
          <w:b w:val="0"/>
          <w:szCs w:val="24"/>
        </w:rPr>
        <w:tab/>
        <w:t>7-</w:t>
      </w:r>
      <w:r w:rsidR="00EE0F99">
        <w:rPr>
          <w:b w:val="0"/>
          <w:szCs w:val="24"/>
        </w:rPr>
        <w:t>1</w:t>
      </w:r>
      <w:r w:rsidR="008F00E5">
        <w:rPr>
          <w:b w:val="0"/>
          <w:szCs w:val="24"/>
        </w:rPr>
        <w:t>2</w:t>
      </w:r>
    </w:p>
    <w:p w14:paraId="7492DBAF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</w:t>
      </w:r>
      <w:r w:rsidR="008F00E5">
        <w:rPr>
          <w:b w:val="0"/>
          <w:szCs w:val="24"/>
        </w:rPr>
        <w:t>F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SELF-CERTIFICATION</w:t>
      </w:r>
      <w:r>
        <w:rPr>
          <w:b w:val="0"/>
          <w:szCs w:val="24"/>
        </w:rPr>
        <w:tab/>
        <w:t>7-</w:t>
      </w:r>
      <w:r w:rsidR="00EE0F99">
        <w:rPr>
          <w:b w:val="0"/>
          <w:szCs w:val="24"/>
        </w:rPr>
        <w:t>1</w:t>
      </w:r>
      <w:r w:rsidR="008F00E5">
        <w:rPr>
          <w:b w:val="0"/>
          <w:szCs w:val="24"/>
        </w:rPr>
        <w:t>5</w:t>
      </w:r>
    </w:p>
    <w:p w14:paraId="4102AD21" w14:textId="77777777" w:rsidR="00B54E91" w:rsidRPr="00D42683" w:rsidRDefault="00B54E91" w:rsidP="00B54E91">
      <w:pPr>
        <w:spacing w:before="240" w:after="120"/>
        <w:jc w:val="center"/>
        <w:rPr>
          <w:b/>
        </w:rPr>
      </w:pPr>
      <w:r w:rsidRPr="00B9430F">
        <w:rPr>
          <w:b/>
        </w:rPr>
        <w:t>PART II</w:t>
      </w:r>
      <w:r>
        <w:rPr>
          <w:b/>
        </w:rPr>
        <w:t>:</w:t>
      </w:r>
      <w:r w:rsidRPr="00B9430F">
        <w:rPr>
          <w:b/>
        </w:rPr>
        <w:t xml:space="preserve"> VERIFYING FAMILY INFORMATION</w:t>
      </w:r>
    </w:p>
    <w:p w14:paraId="1EB89BD7" w14:textId="77777777" w:rsidR="00B54E91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VERIFICATION OF LEGAL IDENTITY</w:t>
      </w:r>
      <w:r>
        <w:rPr>
          <w:b w:val="0"/>
          <w:szCs w:val="24"/>
        </w:rPr>
        <w:tab/>
        <w:t>7-1</w:t>
      </w:r>
      <w:r w:rsidR="003D2651">
        <w:rPr>
          <w:b w:val="0"/>
          <w:szCs w:val="24"/>
        </w:rPr>
        <w:t>7</w:t>
      </w:r>
    </w:p>
    <w:p w14:paraId="2B3F3A35" w14:textId="77777777" w:rsidR="00B54E91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  <w:t>SOCIAL SECURITY NUMBERS</w:t>
      </w:r>
      <w:r>
        <w:rPr>
          <w:b w:val="0"/>
          <w:szCs w:val="24"/>
        </w:rPr>
        <w:tab/>
        <w:t>7-1</w:t>
      </w:r>
      <w:r w:rsidR="003D2651">
        <w:rPr>
          <w:b w:val="0"/>
          <w:szCs w:val="24"/>
        </w:rPr>
        <w:t>8</w:t>
      </w:r>
    </w:p>
    <w:p w14:paraId="33A8D873" w14:textId="77777777" w:rsidR="00B54E91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DOCUMENTATION OF AGE</w:t>
      </w:r>
      <w:r>
        <w:rPr>
          <w:b w:val="0"/>
          <w:szCs w:val="24"/>
        </w:rPr>
        <w:tab/>
        <w:t>7-1</w:t>
      </w:r>
      <w:r w:rsidR="00EE0F99">
        <w:rPr>
          <w:b w:val="0"/>
          <w:szCs w:val="24"/>
        </w:rPr>
        <w:t>8</w:t>
      </w:r>
    </w:p>
    <w:p w14:paraId="6F847B68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FAMILY RELATIONSHIPS</w:t>
      </w:r>
      <w:r>
        <w:rPr>
          <w:b w:val="0"/>
          <w:szCs w:val="24"/>
        </w:rPr>
        <w:tab/>
        <w:t>7-</w:t>
      </w:r>
      <w:r w:rsidR="003D2651">
        <w:rPr>
          <w:b w:val="0"/>
          <w:szCs w:val="24"/>
        </w:rPr>
        <w:t>20</w:t>
      </w:r>
    </w:p>
    <w:p w14:paraId="487F377F" w14:textId="77777777" w:rsidR="00B54E91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VERIFICATION OF STUDENT STATUS</w:t>
      </w:r>
      <w:r>
        <w:rPr>
          <w:b w:val="0"/>
          <w:szCs w:val="24"/>
        </w:rPr>
        <w:tab/>
        <w:t>7-</w:t>
      </w:r>
      <w:r w:rsidR="00581199">
        <w:rPr>
          <w:b w:val="0"/>
          <w:szCs w:val="24"/>
        </w:rPr>
        <w:t>2</w:t>
      </w:r>
      <w:r w:rsidR="003D2651">
        <w:rPr>
          <w:b w:val="0"/>
          <w:szCs w:val="24"/>
        </w:rPr>
        <w:t>2</w:t>
      </w:r>
    </w:p>
    <w:p w14:paraId="5380E092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II.F.</w:t>
      </w:r>
      <w:r w:rsidRPr="00B9430F">
        <w:rPr>
          <w:b w:val="0"/>
          <w:szCs w:val="24"/>
        </w:rPr>
        <w:tab/>
        <w:t>DOCUMENTATION OF DISABILITY</w:t>
      </w:r>
      <w:r>
        <w:rPr>
          <w:b w:val="0"/>
          <w:szCs w:val="24"/>
        </w:rPr>
        <w:tab/>
        <w:t>7-</w:t>
      </w:r>
      <w:r w:rsidR="00676F80">
        <w:rPr>
          <w:b w:val="0"/>
          <w:szCs w:val="24"/>
        </w:rPr>
        <w:t>2</w:t>
      </w:r>
      <w:r w:rsidR="003D2651">
        <w:rPr>
          <w:b w:val="0"/>
          <w:szCs w:val="24"/>
        </w:rPr>
        <w:t>3</w:t>
      </w:r>
    </w:p>
    <w:p w14:paraId="12342E4A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II.G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CITIZENSHIP</w:t>
      </w:r>
      <w:r>
        <w:rPr>
          <w:b w:val="0"/>
          <w:szCs w:val="24"/>
        </w:rPr>
        <w:t xml:space="preserve"> OR ELIGIBLE IMMIGRATION STATUS</w:t>
      </w:r>
      <w:r>
        <w:rPr>
          <w:b w:val="0"/>
          <w:szCs w:val="24"/>
        </w:rPr>
        <w:tab/>
        <w:t>7-</w:t>
      </w:r>
      <w:r w:rsidR="00676F80">
        <w:rPr>
          <w:b w:val="0"/>
          <w:szCs w:val="24"/>
        </w:rPr>
        <w:t>2</w:t>
      </w:r>
      <w:r w:rsidR="003D2651">
        <w:rPr>
          <w:b w:val="0"/>
          <w:szCs w:val="24"/>
        </w:rPr>
        <w:t>5</w:t>
      </w:r>
    </w:p>
    <w:p w14:paraId="76E079E9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</w:t>
      </w:r>
      <w:r>
        <w:rPr>
          <w:b w:val="0"/>
          <w:szCs w:val="24"/>
        </w:rPr>
        <w:t>H.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VERIFICATION OF PREFERENCE STATUS</w:t>
      </w:r>
      <w:r>
        <w:rPr>
          <w:b w:val="0"/>
          <w:szCs w:val="24"/>
        </w:rPr>
        <w:tab/>
        <w:t>7-</w:t>
      </w:r>
      <w:r w:rsidR="00676F80">
        <w:rPr>
          <w:b w:val="0"/>
          <w:szCs w:val="24"/>
        </w:rPr>
        <w:t>2</w:t>
      </w:r>
      <w:r w:rsidR="003D2651">
        <w:rPr>
          <w:b w:val="0"/>
          <w:szCs w:val="24"/>
        </w:rPr>
        <w:t>6</w:t>
      </w:r>
    </w:p>
    <w:p w14:paraId="1CB1E638" w14:textId="77777777" w:rsidR="00B54E91" w:rsidRPr="00B9430F" w:rsidRDefault="00B54E91" w:rsidP="00B54E91">
      <w:pPr>
        <w:spacing w:before="240" w:after="120"/>
        <w:jc w:val="center"/>
        <w:rPr>
          <w:b/>
        </w:rPr>
      </w:pPr>
      <w:r w:rsidRPr="00B9430F">
        <w:rPr>
          <w:b/>
        </w:rPr>
        <w:t>PART III: VERIFYING INCOME AND ASSETS</w:t>
      </w:r>
    </w:p>
    <w:p w14:paraId="6FD9AE82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</w:t>
      </w:r>
      <w:r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EARNED INCOME</w:t>
      </w:r>
      <w:r>
        <w:rPr>
          <w:b w:val="0"/>
          <w:szCs w:val="24"/>
        </w:rPr>
        <w:tab/>
        <w:t>7-</w:t>
      </w:r>
      <w:r w:rsidR="00B53B05">
        <w:rPr>
          <w:b w:val="0"/>
          <w:szCs w:val="24"/>
        </w:rPr>
        <w:t>2</w:t>
      </w:r>
      <w:r w:rsidR="00C86594">
        <w:rPr>
          <w:b w:val="0"/>
          <w:szCs w:val="24"/>
        </w:rPr>
        <w:t>7</w:t>
      </w:r>
    </w:p>
    <w:p w14:paraId="0D08ABF6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>
        <w:rPr>
          <w:b w:val="0"/>
          <w:szCs w:val="24"/>
        </w:rPr>
        <w:t>B.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BUSINESS AND SELF EMPLOYMENT INCOME</w:t>
      </w:r>
      <w:r>
        <w:rPr>
          <w:b w:val="0"/>
          <w:szCs w:val="24"/>
        </w:rPr>
        <w:tab/>
        <w:t>7-</w:t>
      </w:r>
      <w:r w:rsidR="00B53B05">
        <w:rPr>
          <w:b w:val="0"/>
          <w:szCs w:val="24"/>
        </w:rPr>
        <w:t>2</w:t>
      </w:r>
      <w:r w:rsidR="00C86594">
        <w:rPr>
          <w:b w:val="0"/>
          <w:szCs w:val="24"/>
        </w:rPr>
        <w:t>7</w:t>
      </w:r>
    </w:p>
    <w:p w14:paraId="20B9C43A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>
        <w:rPr>
          <w:b w:val="0"/>
          <w:szCs w:val="24"/>
        </w:rPr>
        <w:t>C.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PERIODIC PAYMENTS AND PAYMENTS IN LIEU OF EARNINGS</w:t>
      </w:r>
      <w:r>
        <w:rPr>
          <w:b w:val="0"/>
          <w:szCs w:val="24"/>
        </w:rPr>
        <w:tab/>
        <w:t>7-2</w:t>
      </w:r>
      <w:r w:rsidR="00C86594">
        <w:rPr>
          <w:b w:val="0"/>
          <w:szCs w:val="24"/>
        </w:rPr>
        <w:t>8</w:t>
      </w:r>
    </w:p>
    <w:p w14:paraId="11A99FF8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</w:t>
      </w:r>
      <w:r>
        <w:rPr>
          <w:b w:val="0"/>
          <w:szCs w:val="24"/>
        </w:rPr>
        <w:t>.D.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ALIMONY OR CHILD SUPPORT</w:t>
      </w:r>
      <w:r>
        <w:rPr>
          <w:b w:val="0"/>
          <w:szCs w:val="24"/>
        </w:rPr>
        <w:tab/>
        <w:t>7-2</w:t>
      </w:r>
      <w:r w:rsidR="00C86594">
        <w:rPr>
          <w:b w:val="0"/>
          <w:szCs w:val="24"/>
        </w:rPr>
        <w:t>9</w:t>
      </w:r>
    </w:p>
    <w:p w14:paraId="336A97BB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ASSETS AND INCOME FROM ASSETS</w:t>
      </w:r>
      <w:r>
        <w:rPr>
          <w:b w:val="0"/>
          <w:szCs w:val="24"/>
        </w:rPr>
        <w:tab/>
        <w:t>7-2</w:t>
      </w:r>
      <w:r w:rsidR="00B53B05">
        <w:rPr>
          <w:b w:val="0"/>
          <w:szCs w:val="24"/>
        </w:rPr>
        <w:t>8</w:t>
      </w:r>
    </w:p>
    <w:p w14:paraId="1B4BA1F9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III.F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NET INCOME FROM RENTAL PROPERTY</w:t>
      </w:r>
      <w:r>
        <w:rPr>
          <w:b w:val="0"/>
          <w:szCs w:val="24"/>
        </w:rPr>
        <w:tab/>
        <w:t>7-</w:t>
      </w:r>
      <w:r w:rsidR="00C86594">
        <w:rPr>
          <w:b w:val="0"/>
          <w:szCs w:val="24"/>
        </w:rPr>
        <w:t>30</w:t>
      </w:r>
    </w:p>
    <w:p w14:paraId="3F919A69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III.G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 xml:space="preserve">RETIREMENT ACCOUNTS </w:t>
      </w:r>
      <w:r>
        <w:rPr>
          <w:b w:val="0"/>
          <w:szCs w:val="24"/>
        </w:rPr>
        <w:tab/>
        <w:t>7-</w:t>
      </w:r>
      <w:r w:rsidR="00310647">
        <w:rPr>
          <w:b w:val="0"/>
          <w:szCs w:val="24"/>
        </w:rPr>
        <w:t>3</w:t>
      </w:r>
      <w:r w:rsidR="00C86594">
        <w:rPr>
          <w:b w:val="0"/>
          <w:szCs w:val="24"/>
        </w:rPr>
        <w:t>2</w:t>
      </w:r>
    </w:p>
    <w:p w14:paraId="4FDD7686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III.H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 xml:space="preserve">INCOME FROM EXCLUDED SOURCES </w:t>
      </w:r>
      <w:r>
        <w:rPr>
          <w:b w:val="0"/>
          <w:szCs w:val="24"/>
        </w:rPr>
        <w:tab/>
        <w:t>7-</w:t>
      </w:r>
      <w:r w:rsidR="00B83BF1">
        <w:rPr>
          <w:b w:val="0"/>
          <w:szCs w:val="24"/>
        </w:rPr>
        <w:t>3</w:t>
      </w:r>
      <w:r w:rsidR="00C86594">
        <w:rPr>
          <w:b w:val="0"/>
          <w:szCs w:val="24"/>
        </w:rPr>
        <w:t>3</w:t>
      </w:r>
    </w:p>
    <w:p w14:paraId="7E18DE59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III.I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 xml:space="preserve">ZERO INCOME </w:t>
      </w:r>
      <w:r w:rsidR="00B83BF1">
        <w:rPr>
          <w:b w:val="0"/>
          <w:szCs w:val="24"/>
        </w:rPr>
        <w:t>FAMILIES</w:t>
      </w:r>
      <w:r>
        <w:rPr>
          <w:b w:val="0"/>
          <w:szCs w:val="24"/>
        </w:rPr>
        <w:tab/>
        <w:t>7-</w:t>
      </w:r>
      <w:r w:rsidR="001741FA">
        <w:rPr>
          <w:b w:val="0"/>
          <w:szCs w:val="24"/>
        </w:rPr>
        <w:t>3</w:t>
      </w:r>
      <w:r w:rsidR="00C86594">
        <w:rPr>
          <w:b w:val="0"/>
          <w:szCs w:val="24"/>
        </w:rPr>
        <w:t>4</w:t>
      </w:r>
    </w:p>
    <w:p w14:paraId="1B16FD36" w14:textId="77777777" w:rsidR="00B54E91" w:rsidRPr="00D42683" w:rsidRDefault="00B54E91" w:rsidP="00B54E91">
      <w:pPr>
        <w:spacing w:before="240" w:after="120"/>
        <w:jc w:val="center"/>
        <w:rPr>
          <w:b/>
        </w:rPr>
      </w:pPr>
      <w:r w:rsidRPr="00B9430F">
        <w:rPr>
          <w:b/>
        </w:rPr>
        <w:t xml:space="preserve">PART IV: VERIFYING </w:t>
      </w:r>
      <w:r w:rsidRPr="00D42683">
        <w:rPr>
          <w:b/>
        </w:rPr>
        <w:t>MANDATORY DEDUCTIONS</w:t>
      </w:r>
    </w:p>
    <w:p w14:paraId="5BFCC447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</w:t>
      </w:r>
      <w:r>
        <w:rPr>
          <w:b w:val="0"/>
          <w:szCs w:val="24"/>
        </w:rPr>
        <w:t>V.A.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DEPENDENT AND ELDERLY/DISABLED HOUSEHOLD DEDUCTIONS</w:t>
      </w:r>
      <w:r>
        <w:rPr>
          <w:b w:val="0"/>
          <w:szCs w:val="24"/>
        </w:rPr>
        <w:tab/>
        <w:t>7-</w:t>
      </w:r>
      <w:r w:rsidR="00310647">
        <w:rPr>
          <w:b w:val="0"/>
          <w:szCs w:val="24"/>
        </w:rPr>
        <w:t>3</w:t>
      </w:r>
      <w:r w:rsidR="00C86594">
        <w:rPr>
          <w:b w:val="0"/>
          <w:szCs w:val="24"/>
        </w:rPr>
        <w:t>5</w:t>
      </w:r>
    </w:p>
    <w:p w14:paraId="0B02B276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IV.B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4B5823">
        <w:rPr>
          <w:b w:val="0"/>
          <w:szCs w:val="24"/>
        </w:rPr>
        <w:t xml:space="preserve">HEALTH AND </w:t>
      </w:r>
      <w:r w:rsidRPr="00B9430F">
        <w:rPr>
          <w:b w:val="0"/>
          <w:szCs w:val="24"/>
        </w:rPr>
        <w:t xml:space="preserve">MEDICAL </w:t>
      </w:r>
      <w:r w:rsidR="004B5823">
        <w:rPr>
          <w:b w:val="0"/>
          <w:szCs w:val="24"/>
        </w:rPr>
        <w:t xml:space="preserve">CARE </w:t>
      </w:r>
      <w:r w:rsidRPr="00B9430F">
        <w:rPr>
          <w:b w:val="0"/>
          <w:szCs w:val="24"/>
        </w:rPr>
        <w:t>EXPENSE DEDUCTION</w:t>
      </w:r>
      <w:r>
        <w:rPr>
          <w:b w:val="0"/>
          <w:szCs w:val="24"/>
        </w:rPr>
        <w:tab/>
        <w:t>7-</w:t>
      </w:r>
      <w:r w:rsidR="00310647">
        <w:rPr>
          <w:b w:val="0"/>
          <w:szCs w:val="24"/>
        </w:rPr>
        <w:t>3</w:t>
      </w:r>
      <w:r w:rsidR="00C86594">
        <w:rPr>
          <w:b w:val="0"/>
          <w:szCs w:val="24"/>
        </w:rPr>
        <w:t>6</w:t>
      </w:r>
    </w:p>
    <w:p w14:paraId="0185041B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IV.C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DISABILITY ASSISTANCE EXPENSES</w:t>
      </w:r>
      <w:r>
        <w:rPr>
          <w:b w:val="0"/>
          <w:szCs w:val="24"/>
        </w:rPr>
        <w:tab/>
        <w:t>7-</w:t>
      </w:r>
      <w:r w:rsidR="001857A3">
        <w:rPr>
          <w:b w:val="0"/>
          <w:szCs w:val="24"/>
        </w:rPr>
        <w:t>3</w:t>
      </w:r>
      <w:r w:rsidR="00C86594">
        <w:rPr>
          <w:b w:val="0"/>
          <w:szCs w:val="24"/>
        </w:rPr>
        <w:t>8</w:t>
      </w:r>
    </w:p>
    <w:p w14:paraId="66FB2BDD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IV.D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CHILDCARE EXPENSES</w:t>
      </w:r>
      <w:r>
        <w:rPr>
          <w:b w:val="0"/>
          <w:szCs w:val="24"/>
        </w:rPr>
        <w:tab/>
        <w:t>7-</w:t>
      </w:r>
      <w:r w:rsidR="00C86594">
        <w:rPr>
          <w:b w:val="0"/>
          <w:szCs w:val="24"/>
        </w:rPr>
        <w:t>40</w:t>
      </w:r>
    </w:p>
    <w:p w14:paraId="4CCEB5FF" w14:textId="77777777" w:rsidR="00B54E91" w:rsidRDefault="00B54E91" w:rsidP="00B54E91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3128CE7B" w14:textId="77777777" w:rsidR="00B54E91" w:rsidRPr="00B9430F" w:rsidRDefault="00B54E91" w:rsidP="00B54E9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7-1: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SUMMARY OF DOCUMENTATI</w:t>
      </w:r>
      <w:r>
        <w:rPr>
          <w:b w:val="0"/>
          <w:szCs w:val="24"/>
        </w:rPr>
        <w:t xml:space="preserve">ON REQUIREMENTS </w:t>
      </w:r>
      <w:r>
        <w:rPr>
          <w:b w:val="0"/>
          <w:szCs w:val="24"/>
        </w:rPr>
        <w:br/>
        <w:t>FOR NONCITIZENS</w:t>
      </w:r>
      <w:r>
        <w:rPr>
          <w:b w:val="0"/>
          <w:szCs w:val="24"/>
        </w:rPr>
        <w:tab/>
        <w:t>7-</w:t>
      </w:r>
      <w:r w:rsidR="001857A3">
        <w:rPr>
          <w:b w:val="0"/>
          <w:szCs w:val="24"/>
        </w:rPr>
        <w:t>4</w:t>
      </w:r>
      <w:r w:rsidR="00C86594">
        <w:rPr>
          <w:b w:val="0"/>
          <w:szCs w:val="24"/>
        </w:rPr>
        <w:t>3</w:t>
      </w:r>
    </w:p>
    <w:p w14:paraId="05860C2B" w14:textId="77777777" w:rsidR="00497B90" w:rsidRPr="00D42683" w:rsidRDefault="00B54E91" w:rsidP="00B54E91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497B90" w:rsidRPr="002E3994">
        <w:rPr>
          <w:b/>
          <w:bCs/>
          <w:szCs w:val="24"/>
        </w:rPr>
        <w:lastRenderedPageBreak/>
        <w:t>Chapter</w:t>
      </w:r>
      <w:r w:rsidR="00497B90" w:rsidRPr="002E3994">
        <w:rPr>
          <w:b/>
        </w:rPr>
        <w:t xml:space="preserve"> 7</w:t>
      </w:r>
      <w:r w:rsidRPr="002E3994">
        <w:rPr>
          <w:b/>
        </w:rPr>
        <w:t>.B.</w:t>
      </w:r>
    </w:p>
    <w:p w14:paraId="028D8C0A" w14:textId="77777777" w:rsidR="00497B90" w:rsidRPr="00D42683" w:rsidRDefault="00497B90" w:rsidP="00497B90">
      <w:pPr>
        <w:spacing w:before="0" w:after="120"/>
        <w:jc w:val="center"/>
        <w:rPr>
          <w:b/>
        </w:rPr>
      </w:pPr>
      <w:r w:rsidRPr="00D42683">
        <w:rPr>
          <w:b/>
        </w:rPr>
        <w:t>VERIFICATION</w:t>
      </w:r>
      <w:r w:rsidR="00774972">
        <w:rPr>
          <w:b/>
        </w:rPr>
        <w:t xml:space="preserve"> </w:t>
      </w:r>
      <w:r w:rsidR="00774972" w:rsidRPr="00774972">
        <w:rPr>
          <w:b/>
        </w:rPr>
        <w:t>UNDER HOTMA 102/104</w:t>
      </w:r>
    </w:p>
    <w:p w14:paraId="0B421AE0" w14:textId="77777777" w:rsidR="00497B90" w:rsidRPr="00FF1E87" w:rsidRDefault="00497B90" w:rsidP="00497B90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7-1</w:t>
      </w:r>
    </w:p>
    <w:p w14:paraId="020DC28C" w14:textId="77777777" w:rsidR="00B9430F" w:rsidRPr="00D42683" w:rsidRDefault="00B9430F" w:rsidP="00B9430F">
      <w:pPr>
        <w:spacing w:before="240" w:after="120"/>
        <w:jc w:val="center"/>
        <w:rPr>
          <w:b/>
        </w:rPr>
      </w:pPr>
      <w:smartTag w:uri="urn:schemas-microsoft-com:office:smarttags" w:element="PersonName">
        <w:r w:rsidRPr="00D42683">
          <w:rPr>
            <w:b/>
          </w:rPr>
          <w:t>PART</w:t>
        </w:r>
      </w:smartTag>
      <w:r w:rsidRPr="00D42683">
        <w:rPr>
          <w:b/>
        </w:rPr>
        <w:t xml:space="preserve"> I</w:t>
      </w:r>
      <w:r>
        <w:rPr>
          <w:b/>
        </w:rPr>
        <w:t>:</w:t>
      </w:r>
      <w:r w:rsidRPr="00D42683">
        <w:rPr>
          <w:b/>
        </w:rPr>
        <w:t xml:space="preserve"> GENERAL VERIFICATION REQUIREMENTS</w:t>
      </w:r>
    </w:p>
    <w:p w14:paraId="64ED1DAF" w14:textId="77777777" w:rsidR="005A0921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FAMILY CONSENT TO RELEASE OF INFORMATION</w:t>
      </w:r>
      <w:r>
        <w:rPr>
          <w:b w:val="0"/>
          <w:szCs w:val="24"/>
        </w:rPr>
        <w:tab/>
        <w:t>7-1</w:t>
      </w:r>
    </w:p>
    <w:p w14:paraId="7798B34B" w14:textId="77777777" w:rsidR="00742561" w:rsidRDefault="00742561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42561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742561">
        <w:rPr>
          <w:b w:val="0"/>
          <w:szCs w:val="24"/>
        </w:rPr>
        <w:t>USE OF OTHER PROGRAMS’ INCOME DETERMINATIONS</w:t>
      </w:r>
      <w:r>
        <w:rPr>
          <w:b w:val="0"/>
          <w:szCs w:val="24"/>
        </w:rPr>
        <w:tab/>
        <w:t>7-4</w:t>
      </w:r>
    </w:p>
    <w:p w14:paraId="382343B3" w14:textId="77777777" w:rsidR="00742561" w:rsidRDefault="00742561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42561"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742561">
        <w:rPr>
          <w:b w:val="0"/>
          <w:szCs w:val="24"/>
        </w:rPr>
        <w:t>STREAMLINED INCOME DETERMINATIONS</w:t>
      </w:r>
      <w:r>
        <w:rPr>
          <w:b w:val="0"/>
          <w:szCs w:val="24"/>
        </w:rPr>
        <w:tab/>
        <w:t>7-</w:t>
      </w:r>
      <w:r w:rsidR="00A25D35">
        <w:rPr>
          <w:b w:val="0"/>
          <w:szCs w:val="24"/>
        </w:rPr>
        <w:t>8</w:t>
      </w:r>
    </w:p>
    <w:p w14:paraId="3BE902D1" w14:textId="77777777" w:rsidR="00B9430F" w:rsidRDefault="00B9430F" w:rsidP="00CD34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I.</w:t>
      </w:r>
      <w:r w:rsidR="00CD3464">
        <w:rPr>
          <w:b w:val="0"/>
          <w:szCs w:val="24"/>
        </w:rPr>
        <w:t>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 xml:space="preserve">VERIFICATION </w:t>
      </w:r>
      <w:r w:rsidR="00CD3464" w:rsidRPr="00CD3464">
        <w:rPr>
          <w:b w:val="0"/>
          <w:szCs w:val="24"/>
        </w:rPr>
        <w:t>HIERARCHY</w:t>
      </w:r>
      <w:r w:rsidR="00A477E4">
        <w:rPr>
          <w:b w:val="0"/>
          <w:szCs w:val="24"/>
        </w:rPr>
        <w:tab/>
        <w:t>7-</w:t>
      </w:r>
      <w:r w:rsidR="00CD3464">
        <w:rPr>
          <w:b w:val="0"/>
          <w:szCs w:val="24"/>
        </w:rPr>
        <w:t>10</w:t>
      </w:r>
    </w:p>
    <w:p w14:paraId="751DEF21" w14:textId="77777777" w:rsid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I.</w:t>
      </w:r>
      <w:r w:rsidR="00EC1C29">
        <w:rPr>
          <w:b w:val="0"/>
          <w:szCs w:val="24"/>
        </w:rPr>
        <w:t>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EC1C29" w:rsidRPr="00EC1C29">
        <w:rPr>
          <w:b w:val="0"/>
          <w:szCs w:val="24"/>
        </w:rPr>
        <w:t>LEVEL 5 AND 6 VERIFICATION</w:t>
      </w:r>
      <w:r w:rsidR="00A25D35">
        <w:rPr>
          <w:b w:val="0"/>
          <w:szCs w:val="24"/>
        </w:rPr>
        <w:t>S</w:t>
      </w:r>
      <w:r w:rsidR="00EC1C29" w:rsidRPr="00EC1C29">
        <w:rPr>
          <w:b w:val="0"/>
          <w:szCs w:val="24"/>
        </w:rPr>
        <w:t xml:space="preserve">: </w:t>
      </w:r>
      <w:r w:rsidR="00EC1C29">
        <w:rPr>
          <w:b w:val="0"/>
          <w:szCs w:val="24"/>
        </w:rPr>
        <w:br/>
      </w:r>
      <w:r w:rsidRPr="00B9430F">
        <w:rPr>
          <w:b w:val="0"/>
          <w:szCs w:val="24"/>
        </w:rPr>
        <w:t>UP-FRONT INCOME VERIFICATION (UIV)</w:t>
      </w:r>
      <w:r w:rsidR="00A477E4">
        <w:rPr>
          <w:b w:val="0"/>
          <w:szCs w:val="24"/>
        </w:rPr>
        <w:tab/>
        <w:t>7-</w:t>
      </w:r>
      <w:r w:rsidR="00EC1C29">
        <w:rPr>
          <w:b w:val="0"/>
          <w:szCs w:val="24"/>
        </w:rPr>
        <w:t>11</w:t>
      </w:r>
    </w:p>
    <w:p w14:paraId="186BB1B6" w14:textId="77777777" w:rsidR="00B9430F" w:rsidRDefault="00735630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35630">
        <w:rPr>
          <w:b w:val="0"/>
          <w:szCs w:val="24"/>
        </w:rPr>
        <w:t>I.F.</w:t>
      </w:r>
      <w:r>
        <w:rPr>
          <w:b w:val="0"/>
          <w:szCs w:val="24"/>
        </w:rPr>
        <w:tab/>
      </w:r>
      <w:r w:rsidRPr="00735630">
        <w:rPr>
          <w:b w:val="0"/>
          <w:szCs w:val="24"/>
        </w:rPr>
        <w:t>LEVEL 4 VERIFICATION</w:t>
      </w:r>
      <w:r w:rsidR="00A477E4">
        <w:rPr>
          <w:b w:val="0"/>
          <w:szCs w:val="24"/>
        </w:rPr>
        <w:tab/>
        <w:t>7-</w:t>
      </w:r>
      <w:r>
        <w:rPr>
          <w:b w:val="0"/>
          <w:szCs w:val="24"/>
        </w:rPr>
        <w:t>15</w:t>
      </w:r>
    </w:p>
    <w:p w14:paraId="768D5C2B" w14:textId="77777777" w:rsidR="00A8636B" w:rsidRDefault="00A8636B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A8636B">
        <w:rPr>
          <w:b w:val="0"/>
          <w:szCs w:val="24"/>
        </w:rPr>
        <w:t>I.G.</w:t>
      </w:r>
      <w:r>
        <w:rPr>
          <w:b w:val="0"/>
          <w:szCs w:val="24"/>
        </w:rPr>
        <w:tab/>
      </w:r>
      <w:r w:rsidRPr="00A8636B">
        <w:rPr>
          <w:b w:val="0"/>
          <w:szCs w:val="24"/>
        </w:rPr>
        <w:t xml:space="preserve">LEVEL 3 VERIFICATION: </w:t>
      </w:r>
      <w:r>
        <w:rPr>
          <w:b w:val="0"/>
          <w:szCs w:val="24"/>
        </w:rPr>
        <w:br/>
      </w:r>
      <w:r w:rsidRPr="00A8636B">
        <w:rPr>
          <w:b w:val="0"/>
          <w:szCs w:val="24"/>
        </w:rPr>
        <w:t>WRITTEN, THIRD-PARTY FORM</w:t>
      </w:r>
      <w:r w:rsidR="000D1F86">
        <w:rPr>
          <w:b w:val="0"/>
          <w:szCs w:val="24"/>
        </w:rPr>
        <w:tab/>
        <w:t>7-1</w:t>
      </w:r>
      <w:r w:rsidR="00A25D35">
        <w:rPr>
          <w:b w:val="0"/>
          <w:szCs w:val="24"/>
        </w:rPr>
        <w:t>8</w:t>
      </w:r>
    </w:p>
    <w:p w14:paraId="2815E1A6" w14:textId="77777777" w:rsidR="00A8636B" w:rsidRDefault="00E92ADD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92ADD">
        <w:rPr>
          <w:b w:val="0"/>
          <w:szCs w:val="24"/>
        </w:rPr>
        <w:t>I.H.</w:t>
      </w:r>
      <w:r>
        <w:rPr>
          <w:b w:val="0"/>
          <w:szCs w:val="24"/>
        </w:rPr>
        <w:tab/>
      </w:r>
      <w:r w:rsidRPr="00E92ADD">
        <w:rPr>
          <w:b w:val="0"/>
          <w:szCs w:val="24"/>
        </w:rPr>
        <w:t>LEVEL 2: ORAL THIRD-PARTY VERIFICATION</w:t>
      </w:r>
      <w:r>
        <w:rPr>
          <w:b w:val="0"/>
          <w:szCs w:val="24"/>
        </w:rPr>
        <w:tab/>
        <w:t>7-1</w:t>
      </w:r>
      <w:r w:rsidR="00540886">
        <w:rPr>
          <w:b w:val="0"/>
          <w:szCs w:val="24"/>
        </w:rPr>
        <w:t>9</w:t>
      </w:r>
    </w:p>
    <w:p w14:paraId="6A7E52E0" w14:textId="77777777" w:rsidR="00B9430F" w:rsidRPr="00B9430F" w:rsidRDefault="00E92ADD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92ADD">
        <w:rPr>
          <w:b w:val="0"/>
          <w:szCs w:val="24"/>
        </w:rPr>
        <w:t>I.I.</w:t>
      </w:r>
      <w:r>
        <w:rPr>
          <w:b w:val="0"/>
          <w:szCs w:val="24"/>
        </w:rPr>
        <w:tab/>
      </w:r>
      <w:r w:rsidRPr="00E92ADD">
        <w:rPr>
          <w:b w:val="0"/>
          <w:szCs w:val="24"/>
        </w:rPr>
        <w:t xml:space="preserve">LEVEL 1: NON-THIRD-PARTY VERIFICATION TECHNIQUE: </w:t>
      </w:r>
      <w:r>
        <w:rPr>
          <w:b w:val="0"/>
          <w:szCs w:val="24"/>
        </w:rPr>
        <w:br/>
      </w:r>
      <w:r w:rsidR="00B9430F" w:rsidRPr="00B9430F">
        <w:rPr>
          <w:b w:val="0"/>
          <w:szCs w:val="24"/>
        </w:rPr>
        <w:t>SELF-CERTIFICATION</w:t>
      </w:r>
      <w:r w:rsidR="00401F9D">
        <w:rPr>
          <w:b w:val="0"/>
          <w:szCs w:val="24"/>
        </w:rPr>
        <w:tab/>
        <w:t>7-</w:t>
      </w:r>
      <w:r w:rsidR="00540886">
        <w:rPr>
          <w:b w:val="0"/>
          <w:szCs w:val="24"/>
        </w:rPr>
        <w:t>20</w:t>
      </w:r>
    </w:p>
    <w:p w14:paraId="0B3E56B6" w14:textId="77777777" w:rsidR="00B9430F" w:rsidRPr="00D42683" w:rsidRDefault="00B9430F" w:rsidP="00B9430F">
      <w:pPr>
        <w:spacing w:before="240" w:after="120"/>
        <w:jc w:val="center"/>
        <w:rPr>
          <w:b/>
        </w:rPr>
      </w:pPr>
      <w:r w:rsidRPr="00B9430F">
        <w:rPr>
          <w:b/>
        </w:rPr>
        <w:t>PART II</w:t>
      </w:r>
      <w:r>
        <w:rPr>
          <w:b/>
        </w:rPr>
        <w:t>:</w:t>
      </w:r>
      <w:r w:rsidRPr="00B9430F">
        <w:rPr>
          <w:b/>
        </w:rPr>
        <w:t xml:space="preserve"> VERIFYING FAMILY INFORMATION</w:t>
      </w:r>
    </w:p>
    <w:p w14:paraId="719136D7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VERIFICATION OF LEGAL IDENTITY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</w:t>
      </w:r>
      <w:r w:rsidR="00401F9D">
        <w:rPr>
          <w:b w:val="0"/>
          <w:szCs w:val="24"/>
        </w:rPr>
        <w:t>1</w:t>
      </w:r>
    </w:p>
    <w:p w14:paraId="6AF1D52E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="00401F9D">
        <w:rPr>
          <w:b w:val="0"/>
          <w:szCs w:val="24"/>
        </w:rPr>
        <w:t>SOCIAL SECURITY NUMBERS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</w:t>
      </w:r>
      <w:r w:rsidR="00401F9D">
        <w:rPr>
          <w:b w:val="0"/>
          <w:szCs w:val="24"/>
        </w:rPr>
        <w:t>2</w:t>
      </w:r>
    </w:p>
    <w:p w14:paraId="5A8C484F" w14:textId="77777777" w:rsid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DOCUMENTATION OF AGE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24</w:t>
      </w:r>
    </w:p>
    <w:p w14:paraId="52BEEF9E" w14:textId="77777777" w:rsid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FAMILY RELATIONSHIPS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25</w:t>
      </w:r>
    </w:p>
    <w:p w14:paraId="01FB4FFA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VERIFICATION OF STUDENT STATUS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26</w:t>
      </w:r>
    </w:p>
    <w:p w14:paraId="2137D98D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II.F.</w:t>
      </w:r>
      <w:r w:rsidRPr="00B9430F">
        <w:rPr>
          <w:b w:val="0"/>
          <w:szCs w:val="24"/>
        </w:rPr>
        <w:tab/>
        <w:t>DOCUMENTATION OF DISABILITY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</w:t>
      </w:r>
      <w:r w:rsidR="004D6977">
        <w:rPr>
          <w:b w:val="0"/>
          <w:szCs w:val="24"/>
        </w:rPr>
        <w:t>6</w:t>
      </w:r>
    </w:p>
    <w:p w14:paraId="76A1C4BF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II.G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CITIZENSHIP</w:t>
      </w:r>
      <w:r w:rsidR="00A477E4">
        <w:rPr>
          <w:b w:val="0"/>
          <w:szCs w:val="24"/>
        </w:rPr>
        <w:t xml:space="preserve"> OR </w:t>
      </w:r>
      <w:r w:rsidR="00401F9D">
        <w:rPr>
          <w:b w:val="0"/>
          <w:szCs w:val="24"/>
        </w:rPr>
        <w:t>ELIGIBLE IMMIGRATION STATUS</w:t>
      </w:r>
      <w:r w:rsidR="00401F9D">
        <w:rPr>
          <w:b w:val="0"/>
          <w:szCs w:val="24"/>
        </w:rPr>
        <w:tab/>
        <w:t>7-</w:t>
      </w:r>
      <w:r w:rsidR="00551798">
        <w:rPr>
          <w:b w:val="0"/>
          <w:szCs w:val="24"/>
        </w:rPr>
        <w:t>28</w:t>
      </w:r>
    </w:p>
    <w:p w14:paraId="3705D204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II.</w:t>
      </w:r>
      <w:r>
        <w:rPr>
          <w:b w:val="0"/>
          <w:szCs w:val="24"/>
        </w:rPr>
        <w:t>H.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VERIFICATION OF PREFERENCE STATUS</w:t>
      </w:r>
      <w:r w:rsidR="00401F9D">
        <w:rPr>
          <w:b w:val="0"/>
          <w:szCs w:val="24"/>
        </w:rPr>
        <w:tab/>
        <w:t>7-</w:t>
      </w:r>
      <w:r w:rsidR="00C52BF5">
        <w:rPr>
          <w:b w:val="0"/>
          <w:szCs w:val="24"/>
        </w:rPr>
        <w:t>29</w:t>
      </w:r>
    </w:p>
    <w:p w14:paraId="7556BC64" w14:textId="77777777" w:rsidR="00B9430F" w:rsidRPr="00B9430F" w:rsidRDefault="00B9430F" w:rsidP="00B9430F">
      <w:pPr>
        <w:spacing w:before="240" w:after="120"/>
        <w:jc w:val="center"/>
        <w:rPr>
          <w:b/>
        </w:rPr>
      </w:pPr>
      <w:r w:rsidRPr="00B9430F">
        <w:rPr>
          <w:b/>
        </w:rPr>
        <w:t>PART III: VERIFYING INCOME AND ASSETS</w:t>
      </w:r>
    </w:p>
    <w:p w14:paraId="1B863979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</w:t>
      </w:r>
      <w:r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EARNED INCOME</w:t>
      </w:r>
      <w:r w:rsidR="00A477E4">
        <w:rPr>
          <w:b w:val="0"/>
          <w:szCs w:val="24"/>
        </w:rPr>
        <w:tab/>
        <w:t>7-</w:t>
      </w:r>
      <w:r w:rsidR="00DB7FC4">
        <w:rPr>
          <w:b w:val="0"/>
          <w:szCs w:val="24"/>
        </w:rPr>
        <w:t>31</w:t>
      </w:r>
    </w:p>
    <w:p w14:paraId="0757953A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>
        <w:rPr>
          <w:b w:val="0"/>
          <w:szCs w:val="24"/>
        </w:rPr>
        <w:t>B.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BUSINESS AND SELF EMPLOYMENT INCOME</w:t>
      </w:r>
      <w:r w:rsidR="00A477E4">
        <w:rPr>
          <w:b w:val="0"/>
          <w:szCs w:val="24"/>
        </w:rPr>
        <w:tab/>
        <w:t>7-</w:t>
      </w:r>
      <w:r w:rsidR="00A92477">
        <w:rPr>
          <w:b w:val="0"/>
          <w:szCs w:val="24"/>
        </w:rPr>
        <w:t>32</w:t>
      </w:r>
    </w:p>
    <w:p w14:paraId="46048360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>
        <w:rPr>
          <w:b w:val="0"/>
          <w:szCs w:val="24"/>
        </w:rPr>
        <w:t>C.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PERIODIC PAYMENTS AND PAYMENTS IN LIEU OF EARNINGS</w:t>
      </w:r>
      <w:r w:rsidR="00401F9D">
        <w:rPr>
          <w:b w:val="0"/>
          <w:szCs w:val="24"/>
        </w:rPr>
        <w:tab/>
        <w:t>7-</w:t>
      </w:r>
      <w:r w:rsidR="00A92477">
        <w:rPr>
          <w:b w:val="0"/>
          <w:szCs w:val="24"/>
        </w:rPr>
        <w:t>33</w:t>
      </w:r>
    </w:p>
    <w:p w14:paraId="3630C148" w14:textId="77777777" w:rsid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</w:t>
      </w:r>
      <w:r>
        <w:rPr>
          <w:b w:val="0"/>
          <w:szCs w:val="24"/>
        </w:rPr>
        <w:t>.D.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ALIMONY OR CHILD SUPPORT</w:t>
      </w:r>
      <w:r w:rsidR="00401F9D">
        <w:rPr>
          <w:b w:val="0"/>
          <w:szCs w:val="24"/>
        </w:rPr>
        <w:tab/>
        <w:t>7-</w:t>
      </w:r>
      <w:r w:rsidR="00A92477">
        <w:rPr>
          <w:b w:val="0"/>
          <w:szCs w:val="24"/>
        </w:rPr>
        <w:t>34</w:t>
      </w:r>
    </w:p>
    <w:p w14:paraId="0773C4F8" w14:textId="77777777" w:rsidR="00A92477" w:rsidRDefault="00A92477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A92477">
        <w:rPr>
          <w:b w:val="0"/>
          <w:szCs w:val="24"/>
        </w:rPr>
        <w:t>III.E.</w:t>
      </w:r>
      <w:r>
        <w:rPr>
          <w:b w:val="0"/>
          <w:szCs w:val="24"/>
        </w:rPr>
        <w:tab/>
      </w:r>
      <w:r w:rsidRPr="00A92477">
        <w:rPr>
          <w:b w:val="0"/>
          <w:szCs w:val="24"/>
        </w:rPr>
        <w:t>NONRECURRING INCOME</w:t>
      </w:r>
      <w:r>
        <w:rPr>
          <w:b w:val="0"/>
          <w:szCs w:val="24"/>
        </w:rPr>
        <w:tab/>
        <w:t>7-34</w:t>
      </w:r>
    </w:p>
    <w:p w14:paraId="7F582173" w14:textId="77777777" w:rsid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 w:rsidR="00A92477">
        <w:rPr>
          <w:b w:val="0"/>
          <w:szCs w:val="24"/>
        </w:rPr>
        <w:t>F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ASSETS AND INCOME FROM ASSETS</w:t>
      </w:r>
      <w:r w:rsidR="00401F9D">
        <w:rPr>
          <w:b w:val="0"/>
          <w:szCs w:val="24"/>
        </w:rPr>
        <w:tab/>
        <w:t>7-</w:t>
      </w:r>
      <w:r w:rsidR="00A92477">
        <w:rPr>
          <w:b w:val="0"/>
          <w:szCs w:val="24"/>
        </w:rPr>
        <w:t>35</w:t>
      </w:r>
    </w:p>
    <w:p w14:paraId="7308444B" w14:textId="77777777" w:rsid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 w:rsidR="00BF1827">
        <w:rPr>
          <w:b w:val="0"/>
          <w:szCs w:val="24"/>
        </w:rPr>
        <w:t>G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NET INCOME FROM RENTAL PROPERTY</w:t>
      </w:r>
      <w:r w:rsidR="00401F9D">
        <w:rPr>
          <w:b w:val="0"/>
          <w:szCs w:val="24"/>
        </w:rPr>
        <w:tab/>
        <w:t>7-</w:t>
      </w:r>
      <w:r w:rsidR="0007485F">
        <w:rPr>
          <w:b w:val="0"/>
          <w:szCs w:val="24"/>
        </w:rPr>
        <w:t>37</w:t>
      </w:r>
    </w:p>
    <w:p w14:paraId="1F30D37B" w14:textId="77777777" w:rsidR="0007485F" w:rsidRDefault="0007485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7485F">
        <w:rPr>
          <w:b w:val="0"/>
          <w:szCs w:val="24"/>
        </w:rPr>
        <w:t>III.</w:t>
      </w:r>
      <w:r w:rsidR="00BF1827">
        <w:rPr>
          <w:b w:val="0"/>
          <w:szCs w:val="24"/>
        </w:rPr>
        <w:t>H</w:t>
      </w:r>
      <w:r w:rsidRPr="0007485F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7485F">
        <w:rPr>
          <w:b w:val="0"/>
          <w:szCs w:val="24"/>
        </w:rPr>
        <w:t>FEDERAL TAX REFUNDS OR REFUNDABLE TAX CREDITS</w:t>
      </w:r>
      <w:r>
        <w:rPr>
          <w:b w:val="0"/>
          <w:szCs w:val="24"/>
        </w:rPr>
        <w:tab/>
        <w:t>7-3</w:t>
      </w:r>
      <w:r w:rsidR="00BF1827">
        <w:rPr>
          <w:b w:val="0"/>
          <w:szCs w:val="24"/>
        </w:rPr>
        <w:t>7</w:t>
      </w:r>
    </w:p>
    <w:p w14:paraId="2F2DCE41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 w:rsidR="00BF1827">
        <w:rPr>
          <w:b w:val="0"/>
          <w:szCs w:val="24"/>
        </w:rPr>
        <w:t>I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 xml:space="preserve">RETIREMENT ACCOUNTS </w:t>
      </w:r>
      <w:r w:rsidR="00401F9D">
        <w:rPr>
          <w:b w:val="0"/>
          <w:szCs w:val="24"/>
        </w:rPr>
        <w:tab/>
        <w:t>7-</w:t>
      </w:r>
      <w:r w:rsidR="004963C7">
        <w:rPr>
          <w:b w:val="0"/>
          <w:szCs w:val="24"/>
        </w:rPr>
        <w:t>3</w:t>
      </w:r>
      <w:r w:rsidR="00BF1827">
        <w:rPr>
          <w:b w:val="0"/>
          <w:szCs w:val="24"/>
        </w:rPr>
        <w:t>7</w:t>
      </w:r>
    </w:p>
    <w:p w14:paraId="0B4E72C7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III.</w:t>
      </w:r>
      <w:r w:rsidR="000A65E9">
        <w:rPr>
          <w:b w:val="0"/>
          <w:szCs w:val="24"/>
        </w:rPr>
        <w:t>J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 xml:space="preserve">INCOME FROM EXCLUDED SOURCES </w:t>
      </w:r>
      <w:r w:rsidR="00401F9D">
        <w:rPr>
          <w:b w:val="0"/>
          <w:szCs w:val="24"/>
        </w:rPr>
        <w:tab/>
        <w:t>7-</w:t>
      </w:r>
      <w:r w:rsidR="008D653D">
        <w:rPr>
          <w:b w:val="0"/>
          <w:szCs w:val="24"/>
        </w:rPr>
        <w:t>3</w:t>
      </w:r>
      <w:r w:rsidR="000A65E9">
        <w:rPr>
          <w:b w:val="0"/>
          <w:szCs w:val="24"/>
        </w:rPr>
        <w:t>8</w:t>
      </w:r>
    </w:p>
    <w:p w14:paraId="5B95E3A1" w14:textId="77777777" w:rsidR="00B9430F" w:rsidRDefault="008D653D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8D653D">
        <w:rPr>
          <w:b w:val="0"/>
          <w:szCs w:val="24"/>
        </w:rPr>
        <w:t>III.</w:t>
      </w:r>
      <w:r w:rsidR="006B133B">
        <w:rPr>
          <w:b w:val="0"/>
          <w:szCs w:val="24"/>
        </w:rPr>
        <w:t>K</w:t>
      </w:r>
      <w:r w:rsidRPr="008D653D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8D653D">
        <w:rPr>
          <w:b w:val="0"/>
          <w:szCs w:val="24"/>
        </w:rPr>
        <w:t xml:space="preserve">ZERO INCOME </w:t>
      </w:r>
      <w:r w:rsidR="006B133B">
        <w:rPr>
          <w:b w:val="0"/>
          <w:szCs w:val="24"/>
        </w:rPr>
        <w:t>FAMILIES</w:t>
      </w:r>
      <w:r w:rsidR="00401F9D">
        <w:rPr>
          <w:b w:val="0"/>
          <w:szCs w:val="24"/>
        </w:rPr>
        <w:tab/>
        <w:t>7-</w:t>
      </w:r>
      <w:r w:rsidR="006B133B">
        <w:rPr>
          <w:b w:val="0"/>
          <w:szCs w:val="24"/>
        </w:rPr>
        <w:t>39</w:t>
      </w:r>
    </w:p>
    <w:p w14:paraId="204A7F31" w14:textId="77777777" w:rsidR="00606A61" w:rsidRPr="00B9430F" w:rsidRDefault="00606A61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606A61">
        <w:rPr>
          <w:b w:val="0"/>
          <w:szCs w:val="24"/>
        </w:rPr>
        <w:t>III.</w:t>
      </w:r>
      <w:r w:rsidR="00D26592">
        <w:rPr>
          <w:b w:val="0"/>
          <w:szCs w:val="24"/>
        </w:rPr>
        <w:t>L</w:t>
      </w:r>
      <w:r w:rsidRPr="00606A61"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606A61">
        <w:rPr>
          <w:b w:val="0"/>
          <w:szCs w:val="24"/>
        </w:rPr>
        <w:t>STUDENT FINANCIAL ASSISTANCE</w:t>
      </w:r>
      <w:r>
        <w:rPr>
          <w:b w:val="0"/>
          <w:szCs w:val="24"/>
        </w:rPr>
        <w:tab/>
        <w:t>7-4</w:t>
      </w:r>
      <w:r w:rsidR="00D26592">
        <w:rPr>
          <w:b w:val="0"/>
          <w:szCs w:val="24"/>
        </w:rPr>
        <w:t>0</w:t>
      </w:r>
    </w:p>
    <w:p w14:paraId="64FE3D43" w14:textId="77777777" w:rsidR="00B9430F" w:rsidRPr="00D42683" w:rsidRDefault="00606A61" w:rsidP="00B9430F">
      <w:pPr>
        <w:spacing w:before="240" w:after="120"/>
        <w:jc w:val="center"/>
        <w:rPr>
          <w:b/>
        </w:rPr>
      </w:pPr>
      <w:r>
        <w:rPr>
          <w:b/>
        </w:rPr>
        <w:br w:type="page"/>
      </w:r>
      <w:r w:rsidR="00B9430F" w:rsidRPr="00B9430F">
        <w:rPr>
          <w:b/>
        </w:rPr>
        <w:lastRenderedPageBreak/>
        <w:t xml:space="preserve">PART IV: VERIFYING </w:t>
      </w:r>
      <w:r w:rsidR="00B9430F" w:rsidRPr="00D42683">
        <w:rPr>
          <w:b/>
        </w:rPr>
        <w:t>MANDATORY DEDUCTIONS</w:t>
      </w:r>
    </w:p>
    <w:p w14:paraId="0881119A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</w:t>
      </w:r>
      <w:r>
        <w:rPr>
          <w:b w:val="0"/>
          <w:szCs w:val="24"/>
        </w:rPr>
        <w:t>V.A.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DEPENDENT AND ELDERLY/DISABLED HOUSEHOLD DEDUCTIONS</w:t>
      </w:r>
      <w:r w:rsidR="00401F9D">
        <w:rPr>
          <w:b w:val="0"/>
          <w:szCs w:val="24"/>
        </w:rPr>
        <w:tab/>
        <w:t>7-</w:t>
      </w:r>
      <w:r w:rsidR="00606A61">
        <w:rPr>
          <w:b w:val="0"/>
          <w:szCs w:val="24"/>
        </w:rPr>
        <w:t>4</w:t>
      </w:r>
      <w:r w:rsidR="00572AEE">
        <w:rPr>
          <w:b w:val="0"/>
          <w:szCs w:val="24"/>
        </w:rPr>
        <w:t>1</w:t>
      </w:r>
    </w:p>
    <w:p w14:paraId="5A8D07C0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IV.B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606A61">
        <w:rPr>
          <w:b w:val="0"/>
          <w:szCs w:val="24"/>
        </w:rPr>
        <w:t xml:space="preserve">HEALTH AND </w:t>
      </w:r>
      <w:r w:rsidRPr="00B9430F">
        <w:rPr>
          <w:b w:val="0"/>
          <w:szCs w:val="24"/>
        </w:rPr>
        <w:t xml:space="preserve">MEDICAL </w:t>
      </w:r>
      <w:r w:rsidR="00606A61">
        <w:rPr>
          <w:b w:val="0"/>
          <w:szCs w:val="24"/>
        </w:rPr>
        <w:t xml:space="preserve">CARE </w:t>
      </w:r>
      <w:r w:rsidRPr="00B9430F">
        <w:rPr>
          <w:b w:val="0"/>
          <w:szCs w:val="24"/>
        </w:rPr>
        <w:t>EXPENSE DEDUCTION</w:t>
      </w:r>
      <w:r w:rsidR="00401F9D">
        <w:rPr>
          <w:b w:val="0"/>
          <w:szCs w:val="24"/>
        </w:rPr>
        <w:tab/>
        <w:t>7-</w:t>
      </w:r>
      <w:r w:rsidR="00606A61">
        <w:rPr>
          <w:b w:val="0"/>
          <w:szCs w:val="24"/>
        </w:rPr>
        <w:t>4</w:t>
      </w:r>
      <w:r w:rsidR="00572AEE">
        <w:rPr>
          <w:b w:val="0"/>
          <w:szCs w:val="24"/>
        </w:rPr>
        <w:t>2</w:t>
      </w:r>
    </w:p>
    <w:p w14:paraId="6F6F438A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IV.C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DISABILITY ASSISTANCE EXPENSES</w:t>
      </w:r>
      <w:r w:rsidR="00401F9D">
        <w:rPr>
          <w:b w:val="0"/>
          <w:szCs w:val="24"/>
        </w:rPr>
        <w:tab/>
        <w:t>7-</w:t>
      </w:r>
      <w:r w:rsidR="00606A61">
        <w:rPr>
          <w:b w:val="0"/>
          <w:szCs w:val="24"/>
        </w:rPr>
        <w:t>4</w:t>
      </w:r>
      <w:r w:rsidR="00572AEE">
        <w:rPr>
          <w:b w:val="0"/>
          <w:szCs w:val="24"/>
        </w:rPr>
        <w:t>4</w:t>
      </w:r>
    </w:p>
    <w:p w14:paraId="1A7EE977" w14:textId="77777777" w:rsidR="00B9430F" w:rsidRPr="00B9430F" w:rsidRDefault="00B9430F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9430F">
        <w:rPr>
          <w:b w:val="0"/>
          <w:szCs w:val="24"/>
        </w:rPr>
        <w:t>IV.D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B9430F">
        <w:rPr>
          <w:b w:val="0"/>
          <w:szCs w:val="24"/>
        </w:rPr>
        <w:t>CHILDCARE EXPENSES</w:t>
      </w:r>
      <w:r w:rsidR="00401F9D">
        <w:rPr>
          <w:b w:val="0"/>
          <w:szCs w:val="24"/>
        </w:rPr>
        <w:tab/>
        <w:t>7-</w:t>
      </w:r>
      <w:r w:rsidR="00606A61">
        <w:rPr>
          <w:b w:val="0"/>
          <w:szCs w:val="24"/>
        </w:rPr>
        <w:t>4</w:t>
      </w:r>
      <w:r w:rsidR="003855F4">
        <w:rPr>
          <w:b w:val="0"/>
          <w:szCs w:val="24"/>
        </w:rPr>
        <w:t>7</w:t>
      </w:r>
    </w:p>
    <w:p w14:paraId="11CF361A" w14:textId="77777777" w:rsidR="00B9430F" w:rsidRDefault="00B9430F" w:rsidP="00B9430F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555B3BF1" w14:textId="77777777" w:rsidR="00B9430F" w:rsidRPr="00B9430F" w:rsidRDefault="00F53364" w:rsidP="00B943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7-</w:t>
      </w:r>
      <w:r w:rsidR="004D6977">
        <w:rPr>
          <w:b w:val="0"/>
          <w:szCs w:val="24"/>
        </w:rPr>
        <w:t>1</w:t>
      </w:r>
      <w:r>
        <w:rPr>
          <w:b w:val="0"/>
          <w:szCs w:val="24"/>
        </w:rPr>
        <w:t>:</w:t>
      </w:r>
      <w:r>
        <w:rPr>
          <w:b w:val="0"/>
          <w:szCs w:val="24"/>
        </w:rPr>
        <w:tab/>
      </w:r>
      <w:r w:rsidR="00E67B2A" w:rsidRPr="00B9430F">
        <w:rPr>
          <w:b w:val="0"/>
          <w:szCs w:val="24"/>
        </w:rPr>
        <w:t>SUMMARY OF DOCUMENTATI</w:t>
      </w:r>
      <w:r w:rsidR="00E67B2A">
        <w:rPr>
          <w:b w:val="0"/>
          <w:szCs w:val="24"/>
        </w:rPr>
        <w:t xml:space="preserve">ON REQUIREMENTS </w:t>
      </w:r>
      <w:r w:rsidR="00E67B2A">
        <w:rPr>
          <w:b w:val="0"/>
          <w:szCs w:val="24"/>
        </w:rPr>
        <w:br/>
        <w:t>FOR NONCITIZENS</w:t>
      </w:r>
      <w:r w:rsidR="00401F9D">
        <w:rPr>
          <w:b w:val="0"/>
          <w:szCs w:val="24"/>
        </w:rPr>
        <w:tab/>
        <w:t>7-</w:t>
      </w:r>
      <w:r w:rsidR="00606A61">
        <w:rPr>
          <w:b w:val="0"/>
          <w:szCs w:val="24"/>
        </w:rPr>
        <w:t>5</w:t>
      </w:r>
      <w:r w:rsidR="00FB4D06">
        <w:rPr>
          <w:b w:val="0"/>
          <w:szCs w:val="24"/>
        </w:rPr>
        <w:t>0</w:t>
      </w:r>
    </w:p>
    <w:p w14:paraId="281764BE" w14:textId="77777777" w:rsidR="00F53364" w:rsidRPr="004C55A1" w:rsidRDefault="00F53364" w:rsidP="00F53364">
      <w:pPr>
        <w:tabs>
          <w:tab w:val="left" w:pos="5310"/>
        </w:tabs>
        <w:spacing w:before="240" w:after="0"/>
        <w:jc w:val="center"/>
        <w:rPr>
          <w:b/>
        </w:rPr>
      </w:pPr>
      <w:r w:rsidRPr="00F53364">
        <w:rPr>
          <w:b/>
          <w:bCs/>
          <w:szCs w:val="24"/>
        </w:rPr>
        <w:t>Chapter</w:t>
      </w:r>
      <w:r w:rsidRPr="004C55A1">
        <w:rPr>
          <w:b/>
        </w:rPr>
        <w:t xml:space="preserve"> 8</w:t>
      </w:r>
    </w:p>
    <w:p w14:paraId="24809ED9" w14:textId="77777777" w:rsidR="00F53364" w:rsidRPr="004C55A1" w:rsidRDefault="00F53364" w:rsidP="00F53364">
      <w:pPr>
        <w:spacing w:before="0" w:after="120"/>
        <w:jc w:val="center"/>
        <w:rPr>
          <w:b/>
        </w:rPr>
      </w:pPr>
      <w:r w:rsidRPr="004C55A1">
        <w:rPr>
          <w:b/>
        </w:rPr>
        <w:t>LEASING AND INSPECTIONS</w:t>
      </w:r>
    </w:p>
    <w:p w14:paraId="755AABCB" w14:textId="77777777" w:rsidR="00F53364" w:rsidRPr="00FF1E87" w:rsidRDefault="00F53364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8-1</w:t>
      </w:r>
    </w:p>
    <w:p w14:paraId="327D7718" w14:textId="77777777" w:rsidR="00F53364" w:rsidRPr="004C55A1" w:rsidRDefault="00F53364" w:rsidP="00F53364">
      <w:pPr>
        <w:spacing w:before="240" w:after="120"/>
        <w:jc w:val="center"/>
        <w:rPr>
          <w:b/>
        </w:rPr>
      </w:pPr>
      <w:r w:rsidRPr="004C55A1">
        <w:rPr>
          <w:b/>
        </w:rPr>
        <w:t>PART I: LEASING</w:t>
      </w:r>
    </w:p>
    <w:p w14:paraId="124EA060" w14:textId="77777777" w:rsidR="00F53364" w:rsidRPr="00F53364" w:rsidRDefault="00383AD2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="00F53364" w:rsidRPr="00F53364">
        <w:rPr>
          <w:b w:val="0"/>
          <w:szCs w:val="24"/>
        </w:rPr>
        <w:t>OVERVIEW</w:t>
      </w:r>
      <w:r w:rsidR="00F53364">
        <w:rPr>
          <w:b w:val="0"/>
          <w:szCs w:val="24"/>
        </w:rPr>
        <w:tab/>
        <w:t>8-1</w:t>
      </w:r>
    </w:p>
    <w:p w14:paraId="6D6B2F61" w14:textId="77777777" w:rsidR="00F53364" w:rsidRPr="00F53364" w:rsidRDefault="00383AD2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="00F53364" w:rsidRPr="00F53364">
        <w:rPr>
          <w:b w:val="0"/>
          <w:szCs w:val="24"/>
        </w:rPr>
        <w:t>LEASE ORIENTATION</w:t>
      </w:r>
      <w:r w:rsidR="00F53364">
        <w:rPr>
          <w:b w:val="0"/>
          <w:szCs w:val="24"/>
        </w:rPr>
        <w:tab/>
      </w:r>
      <w:r w:rsidR="007E4226">
        <w:rPr>
          <w:b w:val="0"/>
          <w:szCs w:val="24"/>
        </w:rPr>
        <w:t>8-2</w:t>
      </w:r>
    </w:p>
    <w:p w14:paraId="44059865" w14:textId="77777777" w:rsidR="00F53364" w:rsidRPr="00F53364" w:rsidRDefault="00383AD2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="00F53364" w:rsidRPr="00F53364">
        <w:rPr>
          <w:b w:val="0"/>
          <w:szCs w:val="24"/>
        </w:rPr>
        <w:t>EXECUTION OF LEASE</w:t>
      </w:r>
      <w:r w:rsidR="007E4226">
        <w:rPr>
          <w:b w:val="0"/>
          <w:szCs w:val="24"/>
        </w:rPr>
        <w:tab/>
        <w:t>8-3</w:t>
      </w:r>
    </w:p>
    <w:p w14:paraId="25B433C8" w14:textId="77777777" w:rsidR="00F53364" w:rsidRPr="00F53364" w:rsidRDefault="00383AD2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="00F53364" w:rsidRPr="00F53364">
        <w:rPr>
          <w:b w:val="0"/>
          <w:szCs w:val="24"/>
        </w:rPr>
        <w:t>MODIFICATIONS TO THE LEASE</w:t>
      </w:r>
      <w:r w:rsidR="007E4226">
        <w:rPr>
          <w:b w:val="0"/>
          <w:szCs w:val="24"/>
        </w:rPr>
        <w:tab/>
        <w:t>8-4</w:t>
      </w:r>
    </w:p>
    <w:p w14:paraId="0D335860" w14:textId="77777777" w:rsidR="00F53364" w:rsidRPr="00F53364" w:rsidRDefault="00F53364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53364">
        <w:rPr>
          <w:b w:val="0"/>
          <w:szCs w:val="24"/>
        </w:rPr>
        <w:t>I.E</w:t>
      </w:r>
      <w:r w:rsidR="00383AD2">
        <w:rPr>
          <w:b w:val="0"/>
          <w:szCs w:val="24"/>
        </w:rPr>
        <w:t>.</w:t>
      </w:r>
      <w:r w:rsidR="00383AD2">
        <w:rPr>
          <w:b w:val="0"/>
          <w:szCs w:val="24"/>
        </w:rPr>
        <w:tab/>
      </w:r>
      <w:r w:rsidRPr="00F53364">
        <w:rPr>
          <w:b w:val="0"/>
          <w:szCs w:val="24"/>
        </w:rPr>
        <w:t>SECURITY DEPOSITS</w:t>
      </w:r>
      <w:r w:rsidR="007E4226">
        <w:rPr>
          <w:b w:val="0"/>
          <w:szCs w:val="24"/>
        </w:rPr>
        <w:tab/>
        <w:t>8-6</w:t>
      </w:r>
    </w:p>
    <w:p w14:paraId="05D210C1" w14:textId="77777777" w:rsidR="00F53364" w:rsidRDefault="00F53364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53364">
        <w:rPr>
          <w:b w:val="0"/>
          <w:szCs w:val="24"/>
        </w:rPr>
        <w:t>I.F</w:t>
      </w:r>
      <w:r w:rsidR="00383AD2">
        <w:rPr>
          <w:b w:val="0"/>
          <w:szCs w:val="24"/>
        </w:rPr>
        <w:t>.</w:t>
      </w:r>
      <w:r w:rsidR="00383AD2">
        <w:rPr>
          <w:b w:val="0"/>
          <w:szCs w:val="24"/>
        </w:rPr>
        <w:tab/>
      </w:r>
      <w:r w:rsidRPr="00F53364">
        <w:rPr>
          <w:b w:val="0"/>
          <w:szCs w:val="24"/>
        </w:rPr>
        <w:t>PAYMENTS UNDER THE LEASE</w:t>
      </w:r>
      <w:r w:rsidR="007E4226">
        <w:rPr>
          <w:b w:val="0"/>
          <w:szCs w:val="24"/>
        </w:rPr>
        <w:tab/>
        <w:t>8-7</w:t>
      </w:r>
    </w:p>
    <w:p w14:paraId="66D9603A" w14:textId="77777777" w:rsidR="00F53364" w:rsidRPr="004C55A1" w:rsidRDefault="00F53364" w:rsidP="00F53364">
      <w:pPr>
        <w:spacing w:before="240" w:after="120"/>
        <w:jc w:val="center"/>
        <w:rPr>
          <w:b/>
        </w:rPr>
      </w:pPr>
      <w:r w:rsidRPr="004C55A1">
        <w:rPr>
          <w:b/>
        </w:rPr>
        <w:t>PART II: INSPECTIONS</w:t>
      </w:r>
    </w:p>
    <w:p w14:paraId="3C4D800A" w14:textId="77777777" w:rsidR="00F53364" w:rsidRPr="00F53364" w:rsidRDefault="00383AD2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="00F53364" w:rsidRPr="00F53364">
        <w:rPr>
          <w:b w:val="0"/>
          <w:szCs w:val="24"/>
        </w:rPr>
        <w:t>OVERVIEW</w:t>
      </w:r>
      <w:r w:rsidR="007E4226">
        <w:rPr>
          <w:b w:val="0"/>
          <w:szCs w:val="24"/>
        </w:rPr>
        <w:tab/>
        <w:t>8-1</w:t>
      </w:r>
      <w:r w:rsidR="00061E93">
        <w:rPr>
          <w:b w:val="0"/>
          <w:szCs w:val="24"/>
        </w:rPr>
        <w:t>1</w:t>
      </w:r>
    </w:p>
    <w:p w14:paraId="0435D9DA" w14:textId="77777777" w:rsidR="00F53364" w:rsidRDefault="00383AD2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="00061E93">
        <w:rPr>
          <w:b w:val="0"/>
          <w:szCs w:val="24"/>
        </w:rPr>
        <w:t>PHA-CONDUCTED</w:t>
      </w:r>
      <w:r w:rsidR="00F53364" w:rsidRPr="00F53364">
        <w:rPr>
          <w:b w:val="0"/>
          <w:szCs w:val="24"/>
        </w:rPr>
        <w:t xml:space="preserve"> INSPECTIONS</w:t>
      </w:r>
      <w:r w:rsidR="007E4226">
        <w:rPr>
          <w:b w:val="0"/>
          <w:szCs w:val="24"/>
        </w:rPr>
        <w:tab/>
        <w:t>8-1</w:t>
      </w:r>
      <w:r w:rsidR="00061E93">
        <w:rPr>
          <w:b w:val="0"/>
          <w:szCs w:val="24"/>
        </w:rPr>
        <w:t>1</w:t>
      </w:r>
    </w:p>
    <w:p w14:paraId="20F327FC" w14:textId="77777777" w:rsidR="00524C18" w:rsidRDefault="00524C18" w:rsidP="00524C1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24C18"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524C18">
        <w:rPr>
          <w:b w:val="0"/>
          <w:szCs w:val="24"/>
        </w:rPr>
        <w:t>NSPIRE INSPECTIONS</w:t>
      </w:r>
      <w:r>
        <w:rPr>
          <w:b w:val="0"/>
          <w:szCs w:val="24"/>
        </w:rPr>
        <w:tab/>
        <w:t>8-15</w:t>
      </w:r>
    </w:p>
    <w:p w14:paraId="2B51B355" w14:textId="77777777" w:rsidR="0079544E" w:rsidRDefault="0079544E" w:rsidP="0079544E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785993F9" w14:textId="77777777" w:rsidR="0079544E" w:rsidRPr="00B9430F" w:rsidRDefault="0079544E" w:rsidP="0079544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8-1:</w:t>
      </w:r>
      <w:r>
        <w:rPr>
          <w:b w:val="0"/>
          <w:szCs w:val="24"/>
        </w:rPr>
        <w:tab/>
      </w:r>
      <w:r w:rsidR="00E67B2A" w:rsidRPr="0079544E">
        <w:rPr>
          <w:b w:val="0"/>
          <w:szCs w:val="24"/>
        </w:rPr>
        <w:t>SMOKE-FREE POLICY</w:t>
      </w:r>
      <w:r>
        <w:rPr>
          <w:b w:val="0"/>
          <w:szCs w:val="24"/>
        </w:rPr>
        <w:tab/>
        <w:t>8-1</w:t>
      </w:r>
      <w:r w:rsidR="00C150CE">
        <w:rPr>
          <w:b w:val="0"/>
          <w:szCs w:val="24"/>
        </w:rPr>
        <w:t>9</w:t>
      </w:r>
    </w:p>
    <w:p w14:paraId="1F8EBE55" w14:textId="77777777" w:rsidR="001E6453" w:rsidRPr="008457B1" w:rsidRDefault="00383AD2" w:rsidP="001E6453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1E6453" w:rsidRPr="00383AD2">
        <w:rPr>
          <w:b/>
          <w:bCs/>
          <w:szCs w:val="24"/>
        </w:rPr>
        <w:lastRenderedPageBreak/>
        <w:t>Chapter</w:t>
      </w:r>
      <w:r w:rsidR="001E6453" w:rsidRPr="008457B1">
        <w:rPr>
          <w:b/>
        </w:rPr>
        <w:t xml:space="preserve"> 9</w:t>
      </w:r>
      <w:r w:rsidR="001E6453">
        <w:rPr>
          <w:b/>
        </w:rPr>
        <w:t>.A.</w:t>
      </w:r>
    </w:p>
    <w:p w14:paraId="4228748E" w14:textId="77777777" w:rsidR="001E6453" w:rsidRPr="008457B1" w:rsidRDefault="001E6453" w:rsidP="001E6453">
      <w:pPr>
        <w:spacing w:before="0" w:after="120"/>
        <w:jc w:val="center"/>
        <w:rPr>
          <w:b/>
        </w:rPr>
      </w:pPr>
      <w:r w:rsidRPr="008457B1">
        <w:rPr>
          <w:b/>
        </w:rPr>
        <w:t>REEXAMINATIONS</w:t>
      </w:r>
    </w:p>
    <w:p w14:paraId="250C55D6" w14:textId="77777777" w:rsidR="001E6453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9-1</w:t>
      </w:r>
    </w:p>
    <w:p w14:paraId="6545BBF2" w14:textId="77777777" w:rsidR="001E6453" w:rsidRPr="00383AD2" w:rsidRDefault="001E6453" w:rsidP="001E6453">
      <w:pPr>
        <w:spacing w:before="240" w:after="120"/>
        <w:jc w:val="center"/>
        <w:rPr>
          <w:b/>
        </w:rPr>
      </w:pPr>
      <w:r w:rsidRPr="00383AD2">
        <w:rPr>
          <w:b/>
        </w:rPr>
        <w:t>PART I: ANNUAL REEXAMINATIONS FOR FAMILIES PAYING</w:t>
      </w:r>
      <w:r>
        <w:rPr>
          <w:b/>
        </w:rPr>
        <w:br/>
      </w:r>
      <w:r w:rsidRPr="00383AD2">
        <w:rPr>
          <w:b/>
        </w:rPr>
        <w:t>INCOME</w:t>
      </w:r>
      <w:r>
        <w:rPr>
          <w:b/>
        </w:rPr>
        <w:t>-</w:t>
      </w:r>
      <w:r w:rsidRPr="00383AD2">
        <w:rPr>
          <w:b/>
        </w:rPr>
        <w:t>BASED RENTS</w:t>
      </w:r>
    </w:p>
    <w:p w14:paraId="3F481E83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9-3</w:t>
      </w:r>
    </w:p>
    <w:p w14:paraId="4CC75B22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I.B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  <w:t>STREAMLINED</w:t>
      </w:r>
      <w:r w:rsidRPr="00383AD2">
        <w:rPr>
          <w:b w:val="0"/>
          <w:szCs w:val="24"/>
        </w:rPr>
        <w:t xml:space="preserve"> ANNUAL REEXAMINATIONS</w:t>
      </w:r>
      <w:r>
        <w:rPr>
          <w:b w:val="0"/>
          <w:szCs w:val="24"/>
        </w:rPr>
        <w:tab/>
        <w:t>9-4</w:t>
      </w:r>
    </w:p>
    <w:p w14:paraId="17001580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  <w:t>SCHEDULING</w:t>
      </w:r>
      <w:r w:rsidRPr="00383AD2">
        <w:rPr>
          <w:b w:val="0"/>
          <w:szCs w:val="24"/>
        </w:rPr>
        <w:t xml:space="preserve"> ANNUAL REEXAMINATIONS</w:t>
      </w:r>
      <w:r>
        <w:rPr>
          <w:b w:val="0"/>
          <w:szCs w:val="24"/>
        </w:rPr>
        <w:tab/>
        <w:t>9-5</w:t>
      </w:r>
    </w:p>
    <w:p w14:paraId="7945836C" w14:textId="77777777" w:rsidR="001E6453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I.D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  <w:t>CONDUCTING ANNUAL REEXAMINATIONS</w:t>
      </w:r>
      <w:r>
        <w:rPr>
          <w:b w:val="0"/>
          <w:szCs w:val="24"/>
        </w:rPr>
        <w:tab/>
        <w:t>9-6</w:t>
      </w:r>
    </w:p>
    <w:p w14:paraId="7ACFC1B7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 xml:space="preserve">I.E. 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EFFECTIVE DATES</w:t>
      </w:r>
      <w:r>
        <w:rPr>
          <w:b w:val="0"/>
          <w:szCs w:val="24"/>
        </w:rPr>
        <w:tab/>
        <w:t>9-8</w:t>
      </w:r>
    </w:p>
    <w:p w14:paraId="0F477083" w14:textId="77777777" w:rsidR="001E6453" w:rsidRPr="008457B1" w:rsidRDefault="001E6453" w:rsidP="001E6453">
      <w:pPr>
        <w:spacing w:before="240" w:after="120"/>
        <w:jc w:val="center"/>
        <w:rPr>
          <w:b/>
        </w:rPr>
      </w:pPr>
      <w:r w:rsidRPr="008457B1">
        <w:rPr>
          <w:b/>
        </w:rPr>
        <w:t>PART II: REEXAMINATIONS FOR FAMILIES PAYING FLAT RENTS</w:t>
      </w:r>
    </w:p>
    <w:p w14:paraId="42B3FBC6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II</w:t>
      </w:r>
      <w:r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9-9</w:t>
      </w:r>
    </w:p>
    <w:p w14:paraId="0DCEBEE3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FULL REEXAMINATION OF FAMILY INCOME AND COMPOSITION</w:t>
      </w:r>
      <w:r>
        <w:rPr>
          <w:b w:val="0"/>
          <w:szCs w:val="24"/>
        </w:rPr>
        <w:tab/>
        <w:t>9-9</w:t>
      </w:r>
    </w:p>
    <w:p w14:paraId="4F7DC9C7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REEXAMINATION OF FAMILY COMPOSITION (“ANNUAL UPDATE”)</w:t>
      </w:r>
      <w:r>
        <w:rPr>
          <w:b w:val="0"/>
          <w:szCs w:val="24"/>
        </w:rPr>
        <w:tab/>
        <w:t>9-1</w:t>
      </w:r>
      <w:r w:rsidR="002629C7">
        <w:rPr>
          <w:b w:val="0"/>
          <w:szCs w:val="24"/>
        </w:rPr>
        <w:t>1</w:t>
      </w:r>
    </w:p>
    <w:p w14:paraId="27B2C3CA" w14:textId="77777777" w:rsidR="001E6453" w:rsidRPr="008457B1" w:rsidRDefault="001E6453" w:rsidP="001E6453">
      <w:pPr>
        <w:spacing w:before="240" w:after="120"/>
        <w:jc w:val="center"/>
        <w:rPr>
          <w:b/>
        </w:rPr>
      </w:pPr>
      <w:r w:rsidRPr="008457B1">
        <w:rPr>
          <w:b/>
        </w:rPr>
        <w:t>P</w:t>
      </w:r>
      <w:r>
        <w:rPr>
          <w:b/>
        </w:rPr>
        <w:t>ART III: INTERIM REEXAMINATIONS</w:t>
      </w:r>
    </w:p>
    <w:p w14:paraId="100DF6D3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9-13</w:t>
      </w:r>
    </w:p>
    <w:p w14:paraId="02C2B959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III.B.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CHANGES IN FAMILY AND HOUSEHOLD COMPOSITION</w:t>
      </w:r>
      <w:r>
        <w:rPr>
          <w:b w:val="0"/>
          <w:szCs w:val="24"/>
        </w:rPr>
        <w:tab/>
        <w:t>9-13</w:t>
      </w:r>
    </w:p>
    <w:p w14:paraId="034D43C2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III.C.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CHANG</w:t>
      </w:r>
      <w:r>
        <w:rPr>
          <w:b w:val="0"/>
          <w:szCs w:val="24"/>
        </w:rPr>
        <w:t>ES AFFECTING INCOME OR EXPENSES</w:t>
      </w:r>
      <w:r>
        <w:rPr>
          <w:b w:val="0"/>
          <w:szCs w:val="24"/>
        </w:rPr>
        <w:tab/>
        <w:t>9-15</w:t>
      </w:r>
    </w:p>
    <w:p w14:paraId="462D1456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III.D.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PROCESSING THE INTERIM REEXAMINATION</w:t>
      </w:r>
      <w:r>
        <w:rPr>
          <w:b w:val="0"/>
          <w:szCs w:val="24"/>
        </w:rPr>
        <w:tab/>
        <w:t>9-17</w:t>
      </w:r>
    </w:p>
    <w:p w14:paraId="4A72142F" w14:textId="77777777" w:rsidR="001E6453" w:rsidRPr="008457B1" w:rsidRDefault="001E6453" w:rsidP="001E6453">
      <w:pPr>
        <w:spacing w:before="240" w:after="120"/>
        <w:jc w:val="center"/>
        <w:rPr>
          <w:b/>
        </w:rPr>
      </w:pPr>
      <w:r w:rsidRPr="008457B1">
        <w:rPr>
          <w:b/>
        </w:rPr>
        <w:t>PART IV: RECALCULATING TENANT RENT</w:t>
      </w:r>
    </w:p>
    <w:p w14:paraId="157D2552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9-19</w:t>
      </w:r>
    </w:p>
    <w:p w14:paraId="7D0D70E2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IV.B.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CHANGES IN UTILITY</w:t>
      </w:r>
      <w:r>
        <w:rPr>
          <w:b w:val="0"/>
          <w:szCs w:val="24"/>
        </w:rPr>
        <w:t xml:space="preserve"> ALLOWANCES</w:t>
      </w:r>
      <w:r>
        <w:rPr>
          <w:b w:val="0"/>
          <w:szCs w:val="24"/>
        </w:rPr>
        <w:tab/>
        <w:t>9-19</w:t>
      </w:r>
    </w:p>
    <w:p w14:paraId="07B093DA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IV.C.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NOTIFICATION OF NEW TENANT RENT</w:t>
      </w:r>
      <w:r>
        <w:rPr>
          <w:b w:val="0"/>
          <w:szCs w:val="24"/>
        </w:rPr>
        <w:tab/>
        <w:t>9-19</w:t>
      </w:r>
    </w:p>
    <w:p w14:paraId="1C24CE84" w14:textId="77777777" w:rsidR="001E6453" w:rsidRPr="00383AD2" w:rsidRDefault="001E6453" w:rsidP="001E645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IV.D.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DISCREPANCIES</w:t>
      </w:r>
      <w:r>
        <w:rPr>
          <w:b w:val="0"/>
          <w:szCs w:val="24"/>
        </w:rPr>
        <w:tab/>
        <w:t>9-20</w:t>
      </w:r>
    </w:p>
    <w:p w14:paraId="4B1359E5" w14:textId="77777777" w:rsidR="00383AD2" w:rsidRPr="008457B1" w:rsidRDefault="001E6453" w:rsidP="00383AD2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  <w:bCs/>
          <w:szCs w:val="24"/>
        </w:rPr>
        <w:br w:type="page"/>
      </w:r>
      <w:r w:rsidR="00383AD2" w:rsidRPr="00A53300">
        <w:rPr>
          <w:b/>
          <w:bCs/>
          <w:szCs w:val="24"/>
        </w:rPr>
        <w:lastRenderedPageBreak/>
        <w:t>Chapter</w:t>
      </w:r>
      <w:r w:rsidR="00383AD2" w:rsidRPr="00A53300">
        <w:rPr>
          <w:b/>
        </w:rPr>
        <w:t xml:space="preserve"> 9</w:t>
      </w:r>
      <w:r w:rsidRPr="00A53300">
        <w:rPr>
          <w:b/>
        </w:rPr>
        <w:t>.B.</w:t>
      </w:r>
    </w:p>
    <w:p w14:paraId="406C8C05" w14:textId="77777777" w:rsidR="00383AD2" w:rsidRPr="008457B1" w:rsidRDefault="00383AD2" w:rsidP="00383AD2">
      <w:pPr>
        <w:spacing w:before="0" w:after="120"/>
        <w:jc w:val="center"/>
        <w:rPr>
          <w:b/>
        </w:rPr>
      </w:pPr>
      <w:r w:rsidRPr="008457B1">
        <w:rPr>
          <w:b/>
        </w:rPr>
        <w:t>REEXAMINATIONS</w:t>
      </w:r>
      <w:r w:rsidR="00A91527">
        <w:rPr>
          <w:b/>
        </w:rPr>
        <w:t xml:space="preserve"> UNDER HOTMA 102/104</w:t>
      </w:r>
    </w:p>
    <w:p w14:paraId="1F446FE3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9-1</w:t>
      </w:r>
    </w:p>
    <w:p w14:paraId="1F8529AA" w14:textId="77777777" w:rsidR="00383AD2" w:rsidRPr="00383AD2" w:rsidRDefault="00383AD2" w:rsidP="00383AD2">
      <w:pPr>
        <w:spacing w:before="240" w:after="120"/>
        <w:jc w:val="center"/>
        <w:rPr>
          <w:b/>
        </w:rPr>
      </w:pPr>
      <w:r w:rsidRPr="00383AD2">
        <w:rPr>
          <w:b/>
        </w:rPr>
        <w:t>PART I: ANNUAL REEXAMINATIONS FOR FAMILIES PAYING</w:t>
      </w:r>
      <w:r>
        <w:rPr>
          <w:b/>
        </w:rPr>
        <w:br/>
      </w:r>
      <w:r w:rsidRPr="00383AD2">
        <w:rPr>
          <w:b/>
        </w:rPr>
        <w:t>INCOME</w:t>
      </w:r>
      <w:r w:rsidR="00351201">
        <w:rPr>
          <w:b/>
        </w:rPr>
        <w:t>-</w:t>
      </w:r>
      <w:r w:rsidRPr="00383AD2">
        <w:rPr>
          <w:b/>
        </w:rPr>
        <w:t>BASED RENTS</w:t>
      </w:r>
    </w:p>
    <w:p w14:paraId="529C1C33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9-3</w:t>
      </w:r>
    </w:p>
    <w:p w14:paraId="49F2A845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I.</w:t>
      </w:r>
      <w:r w:rsidR="00D658B9">
        <w:rPr>
          <w:b w:val="0"/>
          <w:szCs w:val="24"/>
        </w:rPr>
        <w:t>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FB3007">
        <w:rPr>
          <w:b w:val="0"/>
          <w:szCs w:val="24"/>
        </w:rPr>
        <w:t>SCHEDULING</w:t>
      </w:r>
      <w:r w:rsidRPr="00383AD2">
        <w:rPr>
          <w:b w:val="0"/>
          <w:szCs w:val="24"/>
        </w:rPr>
        <w:t xml:space="preserve"> ANNUAL REEXAMINATIONS</w:t>
      </w:r>
      <w:r>
        <w:rPr>
          <w:b w:val="0"/>
          <w:szCs w:val="24"/>
        </w:rPr>
        <w:tab/>
        <w:t>9-</w:t>
      </w:r>
      <w:r w:rsidR="00D658B9">
        <w:rPr>
          <w:b w:val="0"/>
          <w:szCs w:val="24"/>
        </w:rPr>
        <w:t>4</w:t>
      </w:r>
    </w:p>
    <w:p w14:paraId="7D2E2D70" w14:textId="77777777" w:rsidR="00FB3007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I.</w:t>
      </w:r>
      <w:r w:rsidR="00D658B9">
        <w:rPr>
          <w:b w:val="0"/>
          <w:szCs w:val="24"/>
        </w:rPr>
        <w:t>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FB3007">
        <w:rPr>
          <w:b w:val="0"/>
          <w:szCs w:val="24"/>
        </w:rPr>
        <w:t>CONDUCTING ANNUAL REEXAMINATIONS</w:t>
      </w:r>
      <w:r w:rsidR="00FB3007">
        <w:rPr>
          <w:b w:val="0"/>
          <w:szCs w:val="24"/>
        </w:rPr>
        <w:tab/>
        <w:t>9-</w:t>
      </w:r>
      <w:r w:rsidR="00D658B9">
        <w:rPr>
          <w:b w:val="0"/>
          <w:szCs w:val="24"/>
        </w:rPr>
        <w:t>5</w:t>
      </w:r>
    </w:p>
    <w:p w14:paraId="6F9221BD" w14:textId="77777777" w:rsidR="00D658B9" w:rsidRDefault="00D658B9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D658B9"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D658B9">
        <w:rPr>
          <w:b w:val="0"/>
          <w:szCs w:val="24"/>
        </w:rPr>
        <w:t>CALCULATING ANNUAL INCOME AT ANNUAL REEXAMINATION</w:t>
      </w:r>
      <w:r>
        <w:rPr>
          <w:b w:val="0"/>
          <w:szCs w:val="24"/>
        </w:rPr>
        <w:tab/>
        <w:t>9-6</w:t>
      </w:r>
    </w:p>
    <w:p w14:paraId="542539D5" w14:textId="77777777" w:rsidR="00D658B9" w:rsidRDefault="00D658B9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D658B9">
        <w:rPr>
          <w:b w:val="0"/>
          <w:szCs w:val="24"/>
        </w:rPr>
        <w:t>I.E</w:t>
      </w:r>
      <w:r>
        <w:rPr>
          <w:b w:val="0"/>
          <w:szCs w:val="24"/>
        </w:rPr>
        <w:tab/>
      </w:r>
      <w:r w:rsidRPr="00D658B9">
        <w:rPr>
          <w:b w:val="0"/>
          <w:szCs w:val="24"/>
        </w:rPr>
        <w:t xml:space="preserve"> OTHER CONSIDERATIONS</w:t>
      </w:r>
      <w:r>
        <w:rPr>
          <w:b w:val="0"/>
          <w:szCs w:val="24"/>
        </w:rPr>
        <w:tab/>
        <w:t>9-8</w:t>
      </w:r>
    </w:p>
    <w:p w14:paraId="3328890E" w14:textId="77777777" w:rsidR="00383AD2" w:rsidRPr="00383AD2" w:rsidRDefault="00FB3007" w:rsidP="00FB3007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</w:t>
      </w:r>
      <w:r w:rsidR="00553412">
        <w:rPr>
          <w:b w:val="0"/>
          <w:szCs w:val="24"/>
        </w:rPr>
        <w:t>F</w:t>
      </w:r>
      <w:r>
        <w:rPr>
          <w:b w:val="0"/>
          <w:szCs w:val="24"/>
        </w:rPr>
        <w:t xml:space="preserve">. </w:t>
      </w:r>
      <w:r>
        <w:rPr>
          <w:b w:val="0"/>
          <w:szCs w:val="24"/>
        </w:rPr>
        <w:tab/>
      </w:r>
      <w:r w:rsidR="00383AD2" w:rsidRPr="00383AD2">
        <w:rPr>
          <w:b w:val="0"/>
          <w:szCs w:val="24"/>
        </w:rPr>
        <w:t>EFFECTIVE DATES</w:t>
      </w:r>
      <w:r w:rsidR="00383AD2">
        <w:rPr>
          <w:b w:val="0"/>
          <w:szCs w:val="24"/>
        </w:rPr>
        <w:tab/>
        <w:t>9-</w:t>
      </w:r>
      <w:r w:rsidR="00553412">
        <w:rPr>
          <w:b w:val="0"/>
          <w:szCs w:val="24"/>
        </w:rPr>
        <w:t>9</w:t>
      </w:r>
    </w:p>
    <w:p w14:paraId="351EAE69" w14:textId="77777777" w:rsidR="00383AD2" w:rsidRPr="008457B1" w:rsidRDefault="00383AD2" w:rsidP="00383AD2">
      <w:pPr>
        <w:spacing w:before="240" w:after="120"/>
        <w:jc w:val="center"/>
        <w:rPr>
          <w:b/>
        </w:rPr>
      </w:pPr>
      <w:r w:rsidRPr="008457B1">
        <w:rPr>
          <w:b/>
        </w:rPr>
        <w:t>PART II: REEXAMINATIONS FOR FAMILIES PAYING FLAT RENTS</w:t>
      </w:r>
    </w:p>
    <w:p w14:paraId="7515C131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83AD2">
        <w:rPr>
          <w:b w:val="0"/>
          <w:szCs w:val="24"/>
        </w:rPr>
        <w:t>II</w:t>
      </w:r>
      <w:r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</w:t>
      </w:r>
      <w:r w:rsidR="00553412">
        <w:rPr>
          <w:b w:val="0"/>
          <w:szCs w:val="24"/>
        </w:rPr>
        <w:t>11</w:t>
      </w:r>
    </w:p>
    <w:p w14:paraId="5EA166D7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FULL REEXAMINATION OF FAMILY INCOME AND COMPOSITION</w:t>
      </w:r>
      <w:r>
        <w:rPr>
          <w:b w:val="0"/>
          <w:szCs w:val="24"/>
        </w:rPr>
        <w:tab/>
        <w:t>9-</w:t>
      </w:r>
      <w:r w:rsidR="00553412">
        <w:rPr>
          <w:b w:val="0"/>
          <w:szCs w:val="24"/>
        </w:rPr>
        <w:t>12</w:t>
      </w:r>
    </w:p>
    <w:p w14:paraId="70F331A0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REEXAMINATION OF FAMILY COMPOSITION (“ANNUAL UPDATE”)</w:t>
      </w:r>
      <w:r>
        <w:rPr>
          <w:b w:val="0"/>
          <w:szCs w:val="24"/>
        </w:rPr>
        <w:tab/>
        <w:t>9-1</w:t>
      </w:r>
      <w:r w:rsidR="00553412">
        <w:rPr>
          <w:b w:val="0"/>
          <w:szCs w:val="24"/>
        </w:rPr>
        <w:t>3</w:t>
      </w:r>
    </w:p>
    <w:p w14:paraId="3CC3BA11" w14:textId="77777777" w:rsidR="00383AD2" w:rsidRPr="008457B1" w:rsidRDefault="00383AD2" w:rsidP="00383AD2">
      <w:pPr>
        <w:spacing w:before="240" w:after="120"/>
        <w:jc w:val="center"/>
        <w:rPr>
          <w:b/>
        </w:rPr>
      </w:pPr>
      <w:r w:rsidRPr="008457B1">
        <w:rPr>
          <w:b/>
        </w:rPr>
        <w:t>P</w:t>
      </w:r>
      <w:r>
        <w:rPr>
          <w:b/>
        </w:rPr>
        <w:t>ART III: INTERIM REEXAMINATIONS</w:t>
      </w:r>
    </w:p>
    <w:p w14:paraId="3BC5EA3B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9-1</w:t>
      </w:r>
      <w:r w:rsidR="00E86D77">
        <w:rPr>
          <w:b w:val="0"/>
          <w:szCs w:val="24"/>
        </w:rPr>
        <w:t>5</w:t>
      </w:r>
    </w:p>
    <w:p w14:paraId="32B79AEC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III.B.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CHANGES IN FAMILY AND HOUSEHOLD COMPOSITION</w:t>
      </w:r>
      <w:r>
        <w:rPr>
          <w:b w:val="0"/>
          <w:szCs w:val="24"/>
        </w:rPr>
        <w:tab/>
        <w:t>9-1</w:t>
      </w:r>
      <w:r w:rsidR="00E03B52">
        <w:rPr>
          <w:b w:val="0"/>
          <w:szCs w:val="24"/>
        </w:rPr>
        <w:t>6</w:t>
      </w:r>
    </w:p>
    <w:p w14:paraId="48BF2022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III.C.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CHANG</w:t>
      </w:r>
      <w:r w:rsidR="00370CE4">
        <w:rPr>
          <w:b w:val="0"/>
          <w:szCs w:val="24"/>
        </w:rPr>
        <w:t>ES AFFECTING INCOME OR EXPENSES</w:t>
      </w:r>
      <w:r>
        <w:rPr>
          <w:b w:val="0"/>
          <w:szCs w:val="24"/>
        </w:rPr>
        <w:tab/>
        <w:t>9-1</w:t>
      </w:r>
      <w:r w:rsidR="00E03B52">
        <w:rPr>
          <w:b w:val="0"/>
          <w:szCs w:val="24"/>
        </w:rPr>
        <w:t>9</w:t>
      </w:r>
    </w:p>
    <w:p w14:paraId="67408E5E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III.D.</w:t>
      </w:r>
      <w:r>
        <w:rPr>
          <w:b w:val="0"/>
          <w:szCs w:val="24"/>
        </w:rPr>
        <w:tab/>
      </w:r>
      <w:r w:rsidR="00E03B52">
        <w:rPr>
          <w:b w:val="0"/>
          <w:szCs w:val="24"/>
        </w:rPr>
        <w:t>EFFECTIVE DATES</w:t>
      </w:r>
      <w:r>
        <w:rPr>
          <w:b w:val="0"/>
          <w:szCs w:val="24"/>
        </w:rPr>
        <w:tab/>
        <w:t>9-</w:t>
      </w:r>
      <w:r w:rsidR="00E03B52">
        <w:rPr>
          <w:b w:val="0"/>
          <w:szCs w:val="24"/>
        </w:rPr>
        <w:t>23</w:t>
      </w:r>
    </w:p>
    <w:p w14:paraId="32A29A12" w14:textId="77777777" w:rsidR="00383AD2" w:rsidRPr="008457B1" w:rsidRDefault="00383AD2" w:rsidP="00383AD2">
      <w:pPr>
        <w:spacing w:before="240" w:after="120"/>
        <w:jc w:val="center"/>
        <w:rPr>
          <w:b/>
        </w:rPr>
      </w:pPr>
      <w:r w:rsidRPr="008457B1">
        <w:rPr>
          <w:b/>
        </w:rPr>
        <w:t>PART IV: RECALCULATING TENANT RENT</w:t>
      </w:r>
    </w:p>
    <w:p w14:paraId="22FD69ED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IV.A.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OVERVIEW</w:t>
      </w:r>
      <w:r>
        <w:rPr>
          <w:b w:val="0"/>
          <w:szCs w:val="24"/>
        </w:rPr>
        <w:tab/>
        <w:t>9-</w:t>
      </w:r>
      <w:r w:rsidR="000D175D">
        <w:rPr>
          <w:b w:val="0"/>
          <w:szCs w:val="24"/>
        </w:rPr>
        <w:t>25</w:t>
      </w:r>
    </w:p>
    <w:p w14:paraId="6ED56437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IV.B.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CHANGES IN UTILITY</w:t>
      </w:r>
      <w:r>
        <w:rPr>
          <w:b w:val="0"/>
          <w:szCs w:val="24"/>
        </w:rPr>
        <w:t xml:space="preserve"> ALLOWANCES</w:t>
      </w:r>
      <w:r>
        <w:rPr>
          <w:b w:val="0"/>
          <w:szCs w:val="24"/>
        </w:rPr>
        <w:tab/>
        <w:t>9-</w:t>
      </w:r>
      <w:r w:rsidR="000D175D">
        <w:rPr>
          <w:b w:val="0"/>
          <w:szCs w:val="24"/>
        </w:rPr>
        <w:t>25</w:t>
      </w:r>
    </w:p>
    <w:p w14:paraId="0B7277E3" w14:textId="77777777" w:rsidR="00383AD2" w:rsidRP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IV.C.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NOTIFICATION OF NEW TENANT RENT</w:t>
      </w:r>
      <w:r>
        <w:rPr>
          <w:b w:val="0"/>
          <w:szCs w:val="24"/>
        </w:rPr>
        <w:tab/>
        <w:t>9-</w:t>
      </w:r>
      <w:r w:rsidR="000D175D">
        <w:rPr>
          <w:b w:val="0"/>
          <w:szCs w:val="24"/>
        </w:rPr>
        <w:t>25</w:t>
      </w:r>
    </w:p>
    <w:p w14:paraId="416DF424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IV.D.</w:t>
      </w:r>
      <w:r>
        <w:rPr>
          <w:b w:val="0"/>
          <w:szCs w:val="24"/>
        </w:rPr>
        <w:tab/>
      </w:r>
      <w:r w:rsidRPr="00383AD2">
        <w:rPr>
          <w:b w:val="0"/>
          <w:szCs w:val="24"/>
        </w:rPr>
        <w:t>DISCREPANCIES</w:t>
      </w:r>
      <w:r>
        <w:rPr>
          <w:b w:val="0"/>
          <w:szCs w:val="24"/>
        </w:rPr>
        <w:tab/>
        <w:t>9-2</w:t>
      </w:r>
      <w:r w:rsidR="000D175D">
        <w:rPr>
          <w:b w:val="0"/>
          <w:szCs w:val="24"/>
        </w:rPr>
        <w:t>6</w:t>
      </w:r>
    </w:p>
    <w:p w14:paraId="323BD728" w14:textId="77777777" w:rsidR="00EC23CB" w:rsidRDefault="00EC23CB" w:rsidP="00383AD2">
      <w:pPr>
        <w:tabs>
          <w:tab w:val="left" w:pos="5310"/>
        </w:tabs>
        <w:spacing w:before="240" w:after="0"/>
        <w:jc w:val="center"/>
        <w:rPr>
          <w:b/>
        </w:rPr>
      </w:pPr>
      <w:r w:rsidRPr="00EC23CB">
        <w:rPr>
          <w:b/>
        </w:rPr>
        <w:t>PART V: NON-INTERIM REEXAMINATION TRANSACTIONS</w:t>
      </w:r>
    </w:p>
    <w:p w14:paraId="3CB9D759" w14:textId="77777777" w:rsidR="00EC23CB" w:rsidRDefault="00EC23CB" w:rsidP="00EC23CB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4087458D" w14:textId="77777777" w:rsidR="00EC23CB" w:rsidRDefault="00EC23CB" w:rsidP="00EC23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 w:rsidRPr="00EC23CB">
        <w:rPr>
          <w:b w:val="0"/>
        </w:rPr>
        <w:t>9-1:</w:t>
      </w:r>
      <w:r w:rsidR="00AA1894">
        <w:rPr>
          <w:b w:val="0"/>
        </w:rPr>
        <w:tab/>
      </w:r>
      <w:r w:rsidRPr="00EC23CB">
        <w:rPr>
          <w:b w:val="0"/>
          <w:szCs w:val="24"/>
        </w:rPr>
        <w:t>CALCULATING</w:t>
      </w:r>
      <w:r w:rsidRPr="00EC23CB">
        <w:rPr>
          <w:b w:val="0"/>
        </w:rPr>
        <w:t xml:space="preserve"> INCOME AT ANNUAL REEXAMINATION</w:t>
      </w:r>
      <w:r>
        <w:rPr>
          <w:b w:val="0"/>
        </w:rPr>
        <w:tab/>
        <w:t>9-2</w:t>
      </w:r>
      <w:r w:rsidR="004B23C2">
        <w:rPr>
          <w:b w:val="0"/>
        </w:rPr>
        <w:t>9</w:t>
      </w:r>
    </w:p>
    <w:p w14:paraId="2084125C" w14:textId="77777777" w:rsidR="00383AD2" w:rsidRPr="00383AD2" w:rsidRDefault="001B1151" w:rsidP="00383AD2">
      <w:pPr>
        <w:tabs>
          <w:tab w:val="left" w:pos="5310"/>
        </w:tabs>
        <w:spacing w:before="240" w:after="0"/>
        <w:jc w:val="center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="00383AD2" w:rsidRPr="00383AD2">
        <w:rPr>
          <w:b/>
          <w:bCs/>
          <w:szCs w:val="24"/>
        </w:rPr>
        <w:lastRenderedPageBreak/>
        <w:t>Chapter 10</w:t>
      </w:r>
    </w:p>
    <w:p w14:paraId="05C108A0" w14:textId="77777777" w:rsidR="00383AD2" w:rsidRPr="00EA1872" w:rsidRDefault="00383AD2" w:rsidP="00383AD2">
      <w:pPr>
        <w:spacing w:before="0" w:after="120"/>
        <w:jc w:val="center"/>
        <w:rPr>
          <w:b/>
        </w:rPr>
      </w:pPr>
      <w:r w:rsidRPr="00EA1872">
        <w:rPr>
          <w:b/>
        </w:rPr>
        <w:t>PETS</w:t>
      </w:r>
    </w:p>
    <w:p w14:paraId="59749440" w14:textId="77777777" w:rsidR="00383AD2" w:rsidRDefault="00383AD2" w:rsidP="00383AD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10-1</w:t>
      </w:r>
    </w:p>
    <w:p w14:paraId="686848F1" w14:textId="77777777" w:rsidR="00383AD2" w:rsidRPr="00EA1872" w:rsidRDefault="00383AD2" w:rsidP="00383AD2">
      <w:pPr>
        <w:spacing w:before="240" w:after="120"/>
        <w:jc w:val="center"/>
        <w:rPr>
          <w:b/>
        </w:rPr>
      </w:pPr>
      <w:r w:rsidRPr="00EA1872">
        <w:rPr>
          <w:b/>
        </w:rPr>
        <w:t>PART I: ASSISTANCE ANIMALS</w:t>
      </w:r>
    </w:p>
    <w:p w14:paraId="03C342C3" w14:textId="77777777" w:rsidR="00383AD2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="00383AD2" w:rsidRPr="001B1151">
        <w:rPr>
          <w:b w:val="0"/>
          <w:szCs w:val="24"/>
        </w:rPr>
        <w:t>OVERVIEW</w:t>
      </w:r>
      <w:r>
        <w:rPr>
          <w:b w:val="0"/>
          <w:szCs w:val="24"/>
        </w:rPr>
        <w:tab/>
        <w:t>10-3</w:t>
      </w:r>
    </w:p>
    <w:p w14:paraId="74E4D3F5" w14:textId="77777777" w:rsidR="00383AD2" w:rsidRPr="001B1151" w:rsidRDefault="00383AD2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B1151">
        <w:rPr>
          <w:b w:val="0"/>
          <w:szCs w:val="24"/>
        </w:rPr>
        <w:t>I.B</w:t>
      </w:r>
      <w:r w:rsidR="001B1151">
        <w:rPr>
          <w:b w:val="0"/>
          <w:szCs w:val="24"/>
        </w:rPr>
        <w:t>.</w:t>
      </w:r>
      <w:r w:rsidR="001B1151">
        <w:rPr>
          <w:b w:val="0"/>
          <w:szCs w:val="24"/>
        </w:rPr>
        <w:tab/>
      </w:r>
      <w:r w:rsidRPr="001B1151">
        <w:rPr>
          <w:b w:val="0"/>
          <w:szCs w:val="24"/>
        </w:rPr>
        <w:t>APPROVAL OF ASSISTANCE ANIMALS</w:t>
      </w:r>
      <w:r w:rsidR="001B1151">
        <w:rPr>
          <w:b w:val="0"/>
          <w:szCs w:val="24"/>
        </w:rPr>
        <w:tab/>
        <w:t>10-4</w:t>
      </w:r>
    </w:p>
    <w:p w14:paraId="09A442C9" w14:textId="77777777" w:rsidR="00383AD2" w:rsidRPr="001B1151" w:rsidRDefault="00383AD2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B1151">
        <w:rPr>
          <w:b w:val="0"/>
          <w:szCs w:val="24"/>
        </w:rPr>
        <w:t>I.C</w:t>
      </w:r>
      <w:r w:rsidR="001B1151">
        <w:rPr>
          <w:b w:val="0"/>
          <w:szCs w:val="24"/>
        </w:rPr>
        <w:t>.</w:t>
      </w:r>
      <w:r w:rsidR="001B1151">
        <w:rPr>
          <w:b w:val="0"/>
          <w:szCs w:val="24"/>
        </w:rPr>
        <w:tab/>
      </w:r>
      <w:r w:rsidRPr="001B1151">
        <w:rPr>
          <w:b w:val="0"/>
          <w:szCs w:val="24"/>
        </w:rPr>
        <w:t>CARE AND HANDLING</w:t>
      </w:r>
      <w:r w:rsidR="001B1151">
        <w:rPr>
          <w:b w:val="0"/>
          <w:szCs w:val="24"/>
        </w:rPr>
        <w:tab/>
        <w:t>10-</w:t>
      </w:r>
      <w:r w:rsidR="00226C5B">
        <w:rPr>
          <w:b w:val="0"/>
          <w:szCs w:val="24"/>
        </w:rPr>
        <w:t>6</w:t>
      </w:r>
    </w:p>
    <w:p w14:paraId="7DA2D855" w14:textId="77777777" w:rsidR="00383AD2" w:rsidRPr="00EA1872" w:rsidRDefault="00383AD2" w:rsidP="00383AD2">
      <w:pPr>
        <w:spacing w:before="240" w:after="120"/>
        <w:jc w:val="center"/>
        <w:rPr>
          <w:b/>
        </w:rPr>
      </w:pPr>
      <w:r w:rsidRPr="00EA1872">
        <w:rPr>
          <w:b/>
        </w:rPr>
        <w:t>PART II: PET POLICIES FOR ALL DEVELOPMENTS</w:t>
      </w:r>
    </w:p>
    <w:p w14:paraId="6B52215F" w14:textId="77777777" w:rsidR="00383AD2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II.A.</w:t>
      </w:r>
      <w:r>
        <w:rPr>
          <w:b w:val="0"/>
          <w:szCs w:val="24"/>
        </w:rPr>
        <w:tab/>
      </w:r>
      <w:r w:rsidR="00383AD2" w:rsidRPr="001B1151">
        <w:rPr>
          <w:b w:val="0"/>
          <w:szCs w:val="24"/>
        </w:rPr>
        <w:t>OVERVIEW</w:t>
      </w:r>
      <w:r>
        <w:rPr>
          <w:b w:val="0"/>
          <w:szCs w:val="24"/>
        </w:rPr>
        <w:tab/>
        <w:t>10-7</w:t>
      </w:r>
    </w:p>
    <w:p w14:paraId="48D73A50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MANAGEMENT APPROVAL OF PETS</w:t>
      </w:r>
      <w:r>
        <w:rPr>
          <w:b w:val="0"/>
          <w:szCs w:val="24"/>
        </w:rPr>
        <w:tab/>
        <w:t>10-7</w:t>
      </w:r>
    </w:p>
    <w:p w14:paraId="03E4F232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STANDARDS FOR PETS</w:t>
      </w:r>
      <w:r w:rsidR="00570679">
        <w:rPr>
          <w:b w:val="0"/>
          <w:szCs w:val="24"/>
        </w:rPr>
        <w:tab/>
        <w:t>10-9</w:t>
      </w:r>
    </w:p>
    <w:p w14:paraId="012C278F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PET RULES</w:t>
      </w:r>
      <w:r w:rsidR="00570679">
        <w:rPr>
          <w:b w:val="0"/>
          <w:szCs w:val="24"/>
        </w:rPr>
        <w:tab/>
        <w:t>10-11</w:t>
      </w:r>
    </w:p>
    <w:p w14:paraId="15F63FB1" w14:textId="77777777" w:rsidR="001B1151" w:rsidRPr="007E60C8" w:rsidRDefault="001B1151" w:rsidP="001B1151">
      <w:pPr>
        <w:spacing w:before="240" w:after="120"/>
        <w:jc w:val="center"/>
      </w:pPr>
      <w:r w:rsidRPr="00EA1872">
        <w:rPr>
          <w:b/>
        </w:rPr>
        <w:t xml:space="preserve">PART III: PET DEPOSITS AND FEES IN </w:t>
      </w:r>
      <w:r w:rsidR="004202FD">
        <w:rPr>
          <w:b/>
        </w:rPr>
        <w:br/>
      </w:r>
      <w:r w:rsidRPr="00EA1872">
        <w:rPr>
          <w:b/>
        </w:rPr>
        <w:t>ELDERLY/DISABLED DEVELOPMENTS</w:t>
      </w:r>
    </w:p>
    <w:p w14:paraId="22F61942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OVERVIEW</w:t>
      </w:r>
      <w:r w:rsidR="00570679">
        <w:rPr>
          <w:b w:val="0"/>
          <w:szCs w:val="24"/>
        </w:rPr>
        <w:tab/>
        <w:t>10-17</w:t>
      </w:r>
    </w:p>
    <w:p w14:paraId="5633C18B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III.B.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PET DEPOSITS</w:t>
      </w:r>
      <w:r w:rsidR="00570679">
        <w:rPr>
          <w:b w:val="0"/>
          <w:szCs w:val="24"/>
        </w:rPr>
        <w:tab/>
        <w:t>10-17</w:t>
      </w:r>
    </w:p>
    <w:p w14:paraId="1A94DB69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III.C.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OTHER CHARGES</w:t>
      </w:r>
      <w:r w:rsidR="00570679">
        <w:rPr>
          <w:b w:val="0"/>
          <w:szCs w:val="24"/>
        </w:rPr>
        <w:tab/>
        <w:t>10-18</w:t>
      </w:r>
    </w:p>
    <w:p w14:paraId="5BB20823" w14:textId="77777777" w:rsidR="001B1151" w:rsidRPr="00685535" w:rsidRDefault="001B1151" w:rsidP="001B1151">
      <w:pPr>
        <w:spacing w:before="240" w:after="120"/>
        <w:jc w:val="center"/>
      </w:pPr>
      <w:r w:rsidRPr="00EA1872">
        <w:rPr>
          <w:b/>
        </w:rPr>
        <w:t xml:space="preserve">PART IV: PET DEPOSITS AND FEES IN GENERAL </w:t>
      </w:r>
      <w:r w:rsidR="004202FD">
        <w:rPr>
          <w:b/>
        </w:rPr>
        <w:br/>
      </w:r>
      <w:r w:rsidRPr="00EA1872">
        <w:rPr>
          <w:b/>
        </w:rPr>
        <w:t>OCCUPANCY DEVELOPMENTS</w:t>
      </w:r>
    </w:p>
    <w:p w14:paraId="57EEFB02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IV.A.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OVERVIEW</w:t>
      </w:r>
      <w:r w:rsidR="00570679">
        <w:rPr>
          <w:b w:val="0"/>
          <w:szCs w:val="24"/>
        </w:rPr>
        <w:tab/>
        <w:t>10-19</w:t>
      </w:r>
    </w:p>
    <w:p w14:paraId="062062D5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IV.B.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PET DEPOSITS</w:t>
      </w:r>
      <w:r w:rsidR="00570679">
        <w:rPr>
          <w:b w:val="0"/>
          <w:szCs w:val="24"/>
        </w:rPr>
        <w:tab/>
        <w:t>10-19</w:t>
      </w:r>
    </w:p>
    <w:p w14:paraId="237C3676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IV.C.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NON-REFUNDABLE NOMINAL PET FEE</w:t>
      </w:r>
      <w:r w:rsidR="00570679">
        <w:rPr>
          <w:b w:val="0"/>
          <w:szCs w:val="24"/>
        </w:rPr>
        <w:tab/>
        <w:t>10-20</w:t>
      </w:r>
    </w:p>
    <w:p w14:paraId="6F41FF5E" w14:textId="77777777" w:rsidR="001B1151" w:rsidRPr="001B1151" w:rsidRDefault="001B1151" w:rsidP="001B1151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IV.D.</w:t>
      </w:r>
      <w:r>
        <w:rPr>
          <w:b w:val="0"/>
          <w:szCs w:val="24"/>
        </w:rPr>
        <w:tab/>
      </w:r>
      <w:r w:rsidRPr="001B1151">
        <w:rPr>
          <w:b w:val="0"/>
          <w:szCs w:val="24"/>
        </w:rPr>
        <w:t>OTHER CHARGES</w:t>
      </w:r>
      <w:r w:rsidR="00570679">
        <w:rPr>
          <w:b w:val="0"/>
          <w:szCs w:val="24"/>
        </w:rPr>
        <w:tab/>
        <w:t>10-21</w:t>
      </w:r>
    </w:p>
    <w:p w14:paraId="51EEA352" w14:textId="77777777" w:rsidR="00E56BCB" w:rsidRPr="00E56BCB" w:rsidRDefault="00E56BCB" w:rsidP="00E56BCB">
      <w:pPr>
        <w:tabs>
          <w:tab w:val="left" w:pos="5310"/>
        </w:tabs>
        <w:spacing w:before="240" w:after="0"/>
        <w:jc w:val="center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Pr="00E56BCB">
        <w:rPr>
          <w:b/>
          <w:bCs/>
          <w:szCs w:val="24"/>
        </w:rPr>
        <w:lastRenderedPageBreak/>
        <w:t>Chapter 11</w:t>
      </w:r>
    </w:p>
    <w:p w14:paraId="4AFC6977" w14:textId="77777777" w:rsidR="00E56BCB" w:rsidRPr="00BD0F53" w:rsidRDefault="00E56BCB" w:rsidP="00E56BCB">
      <w:pPr>
        <w:spacing w:before="0" w:after="120"/>
        <w:jc w:val="center"/>
        <w:rPr>
          <w:b/>
        </w:rPr>
      </w:pPr>
      <w:r>
        <w:rPr>
          <w:b/>
        </w:rPr>
        <w:t>COMMUNITY SERVICE</w:t>
      </w:r>
    </w:p>
    <w:p w14:paraId="5066CA8E" w14:textId="77777777" w:rsidR="00E56BC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11-1</w:t>
      </w:r>
    </w:p>
    <w:p w14:paraId="127578A3" w14:textId="77777777" w:rsidR="00E56BCB" w:rsidRPr="00504EBB" w:rsidRDefault="00E56BCB" w:rsidP="00E56BCB">
      <w:pPr>
        <w:spacing w:before="240" w:after="120"/>
        <w:jc w:val="center"/>
        <w:rPr>
          <w:b/>
        </w:rPr>
      </w:pPr>
      <w:r>
        <w:rPr>
          <w:b/>
        </w:rPr>
        <w:t>PART I: COMMUNITY SERVICE REQUIREMENT</w:t>
      </w:r>
    </w:p>
    <w:p w14:paraId="3FA1D0E5" w14:textId="77777777" w:rsidR="00E56BCB" w:rsidRPr="00E56BC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56BCB"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E56BCB">
        <w:rPr>
          <w:b w:val="0"/>
          <w:szCs w:val="24"/>
        </w:rPr>
        <w:t>OVERVIEW</w:t>
      </w:r>
      <w:r>
        <w:rPr>
          <w:b w:val="0"/>
          <w:szCs w:val="24"/>
        </w:rPr>
        <w:tab/>
        <w:t>11-1</w:t>
      </w:r>
    </w:p>
    <w:p w14:paraId="3DD7A633" w14:textId="77777777" w:rsidR="00E56BCB" w:rsidRPr="00E56BC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56BCB"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E56BCB">
        <w:rPr>
          <w:b w:val="0"/>
          <w:szCs w:val="24"/>
        </w:rPr>
        <w:t>REQUIREMENTS</w:t>
      </w:r>
      <w:r>
        <w:rPr>
          <w:b w:val="0"/>
          <w:szCs w:val="24"/>
        </w:rPr>
        <w:tab/>
        <w:t>11-2</w:t>
      </w:r>
    </w:p>
    <w:p w14:paraId="150FD789" w14:textId="77777777" w:rsidR="00B9430F" w:rsidRPr="00E56BCB" w:rsidRDefault="00E56BCB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56BCB"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E56BCB">
        <w:rPr>
          <w:b w:val="0"/>
          <w:szCs w:val="24"/>
        </w:rPr>
        <w:t>DETERMINATION OF EXEMPTION STATUS AND COMPLIANCE</w:t>
      </w:r>
      <w:r>
        <w:rPr>
          <w:b w:val="0"/>
          <w:szCs w:val="24"/>
        </w:rPr>
        <w:tab/>
        <w:t>11-</w:t>
      </w:r>
      <w:r w:rsidR="004E4DB1">
        <w:rPr>
          <w:b w:val="0"/>
          <w:szCs w:val="24"/>
        </w:rPr>
        <w:t>7</w:t>
      </w:r>
    </w:p>
    <w:p w14:paraId="1BCC508E" w14:textId="77777777" w:rsidR="00E56BCB" w:rsidRPr="00E56BC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56BCB"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E56BCB">
        <w:rPr>
          <w:b w:val="0"/>
          <w:szCs w:val="24"/>
        </w:rPr>
        <w:t xml:space="preserve">DOCUMENTATION </w:t>
      </w:r>
      <w:r>
        <w:rPr>
          <w:b w:val="0"/>
          <w:szCs w:val="24"/>
        </w:rPr>
        <w:t>AND VERIFICATION</w:t>
      </w:r>
      <w:r>
        <w:rPr>
          <w:b w:val="0"/>
          <w:szCs w:val="24"/>
        </w:rPr>
        <w:tab/>
        <w:t>11-</w:t>
      </w:r>
      <w:r w:rsidR="008A4F1E">
        <w:rPr>
          <w:b w:val="0"/>
          <w:szCs w:val="24"/>
        </w:rPr>
        <w:t>11</w:t>
      </w:r>
    </w:p>
    <w:p w14:paraId="083B0A64" w14:textId="77777777" w:rsidR="00E56BCB" w:rsidRPr="00E56BC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56BCB"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E56BCB">
        <w:rPr>
          <w:b w:val="0"/>
          <w:szCs w:val="24"/>
        </w:rPr>
        <w:t>NONCOMPLIANCE</w:t>
      </w:r>
      <w:r>
        <w:rPr>
          <w:b w:val="0"/>
          <w:szCs w:val="24"/>
        </w:rPr>
        <w:tab/>
        <w:t>11-</w:t>
      </w:r>
      <w:r w:rsidR="004E4DB1">
        <w:rPr>
          <w:b w:val="0"/>
          <w:szCs w:val="24"/>
        </w:rPr>
        <w:t>1</w:t>
      </w:r>
      <w:r w:rsidR="008A4F1E">
        <w:rPr>
          <w:b w:val="0"/>
          <w:szCs w:val="24"/>
        </w:rPr>
        <w:t>3</w:t>
      </w:r>
    </w:p>
    <w:p w14:paraId="5C0A57A6" w14:textId="77777777" w:rsidR="00E56BCB" w:rsidRPr="00504EBB" w:rsidRDefault="00E56BCB" w:rsidP="00E56BCB">
      <w:pPr>
        <w:spacing w:before="240" w:after="120"/>
        <w:jc w:val="center"/>
        <w:rPr>
          <w:b/>
        </w:rPr>
      </w:pPr>
      <w:r>
        <w:rPr>
          <w:b/>
        </w:rPr>
        <w:t>PART II: IMPLEMENTATION OF COMMUNITY SERVICE</w:t>
      </w:r>
    </w:p>
    <w:p w14:paraId="13D1536C" w14:textId="77777777" w:rsidR="00E56BCB" w:rsidRPr="00E56BC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56BCB">
        <w:rPr>
          <w:b w:val="0"/>
          <w:szCs w:val="24"/>
        </w:rPr>
        <w:t>II.A.</w:t>
      </w:r>
      <w:r w:rsidRPr="00E56BCB">
        <w:rPr>
          <w:b w:val="0"/>
          <w:szCs w:val="24"/>
        </w:rPr>
        <w:tab/>
        <w:t>OVERVIEW</w:t>
      </w:r>
      <w:r>
        <w:rPr>
          <w:b w:val="0"/>
          <w:szCs w:val="24"/>
        </w:rPr>
        <w:tab/>
        <w:t>11-1</w:t>
      </w:r>
      <w:r w:rsidR="008A4F1E">
        <w:rPr>
          <w:b w:val="0"/>
          <w:szCs w:val="24"/>
        </w:rPr>
        <w:t>7</w:t>
      </w:r>
    </w:p>
    <w:p w14:paraId="607A2116" w14:textId="77777777" w:rsidR="00E56BCB" w:rsidRDefault="00E56BCB" w:rsidP="00E56BCB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48543470" w14:textId="77777777" w:rsidR="00E56BCB" w:rsidRPr="00586CDB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11-1:</w:t>
      </w:r>
      <w:r>
        <w:rPr>
          <w:b w:val="0"/>
        </w:rPr>
        <w:tab/>
      </w:r>
      <w:r w:rsidRPr="00586CDB">
        <w:rPr>
          <w:b w:val="0"/>
        </w:rPr>
        <w:t>COMMUNITY SERVICE AND SELF-SUFFICIENCY POLICY</w:t>
      </w:r>
      <w:r>
        <w:rPr>
          <w:b w:val="0"/>
        </w:rPr>
        <w:tab/>
        <w:t>11-1</w:t>
      </w:r>
      <w:r w:rsidR="008A4F1E">
        <w:rPr>
          <w:b w:val="0"/>
        </w:rPr>
        <w:t>9</w:t>
      </w:r>
    </w:p>
    <w:p w14:paraId="616C98A8" w14:textId="77777777" w:rsidR="00E56BCB" w:rsidRPr="00B735F3" w:rsidRDefault="00E56BCB" w:rsidP="00E56BCB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11</w:t>
      </w:r>
      <w:r w:rsidRPr="00BD0F53">
        <w:rPr>
          <w:b w:val="0"/>
        </w:rPr>
        <w:t>-</w:t>
      </w:r>
      <w:r>
        <w:rPr>
          <w:b w:val="0"/>
        </w:rPr>
        <w:t>2:</w:t>
      </w:r>
      <w:r>
        <w:rPr>
          <w:b w:val="0"/>
        </w:rPr>
        <w:tab/>
      </w:r>
      <w:r w:rsidRPr="00BD0F53">
        <w:rPr>
          <w:b w:val="0"/>
        </w:rPr>
        <w:t xml:space="preserve">DEFINITION OF A </w:t>
      </w:r>
      <w:r w:rsidRPr="00316CE3">
        <w:rPr>
          <w:b w:val="0"/>
          <w:bCs/>
          <w:iCs/>
          <w:caps/>
        </w:rPr>
        <w:t>PERSON</w:t>
      </w:r>
      <w:r w:rsidRPr="00BD0F53">
        <w:rPr>
          <w:b w:val="0"/>
        </w:rPr>
        <w:t xml:space="preserve"> WITH A DISABILITY UNDER </w:t>
      </w:r>
      <w:r>
        <w:rPr>
          <w:b w:val="0"/>
        </w:rPr>
        <w:t xml:space="preserve">SOCIAL </w:t>
      </w:r>
      <w:r>
        <w:rPr>
          <w:b w:val="0"/>
        </w:rPr>
        <w:br/>
        <w:t>SECURITY ACTS 216(</w:t>
      </w:r>
      <w:proofErr w:type="spellStart"/>
      <w:r>
        <w:rPr>
          <w:b w:val="0"/>
        </w:rPr>
        <w:t>i</w:t>
      </w:r>
      <w:proofErr w:type="spellEnd"/>
      <w:r>
        <w:rPr>
          <w:b w:val="0"/>
        </w:rPr>
        <w:t xml:space="preserve">)(l) and Section 1416(excerpt) FOR PURPOSES </w:t>
      </w:r>
      <w:r>
        <w:rPr>
          <w:b w:val="0"/>
        </w:rPr>
        <w:br/>
        <w:t>OF EXEMPTION FROM COMMUNITY SERVICE</w:t>
      </w:r>
      <w:r>
        <w:rPr>
          <w:b w:val="0"/>
        </w:rPr>
        <w:tab/>
        <w:t>11-</w:t>
      </w:r>
      <w:r w:rsidR="004E4DB1">
        <w:rPr>
          <w:b w:val="0"/>
        </w:rPr>
        <w:t>2</w:t>
      </w:r>
      <w:r w:rsidR="008A4F1E">
        <w:rPr>
          <w:b w:val="0"/>
        </w:rPr>
        <w:t>5</w:t>
      </w:r>
    </w:p>
    <w:p w14:paraId="1E295B6C" w14:textId="77777777" w:rsidR="00E56BCB" w:rsidRDefault="00E56BCB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 w:rsidRPr="00E56BCB">
        <w:rPr>
          <w:b w:val="0"/>
        </w:rPr>
        <w:t>11-3:</w:t>
      </w:r>
      <w:r w:rsidRPr="00E56BCB">
        <w:rPr>
          <w:b w:val="0"/>
        </w:rPr>
        <w:tab/>
        <w:t>PHA DETERMINATION OF EXEMPTION FOR COMMUNITY SERVICE</w:t>
      </w:r>
      <w:r>
        <w:rPr>
          <w:b w:val="0"/>
        </w:rPr>
        <w:tab/>
        <w:t>11-2</w:t>
      </w:r>
      <w:r w:rsidR="008A4F1E">
        <w:rPr>
          <w:b w:val="0"/>
        </w:rPr>
        <w:t>7</w:t>
      </w:r>
    </w:p>
    <w:p w14:paraId="33A4F169" w14:textId="77777777" w:rsidR="00C65CE6" w:rsidRPr="00D178B6" w:rsidRDefault="00C65CE6" w:rsidP="00F53364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D178B6">
        <w:rPr>
          <w:b w:val="0"/>
          <w:szCs w:val="24"/>
        </w:rPr>
        <w:t>11-4</w:t>
      </w:r>
      <w:r w:rsidR="00371F34">
        <w:rPr>
          <w:b w:val="0"/>
          <w:szCs w:val="24"/>
        </w:rPr>
        <w:t>:</w:t>
      </w:r>
      <w:r w:rsidRPr="00D178B6">
        <w:rPr>
          <w:b w:val="0"/>
          <w:szCs w:val="24"/>
        </w:rPr>
        <w:tab/>
      </w:r>
      <w:r w:rsidRPr="00D178B6">
        <w:rPr>
          <w:b w:val="0"/>
          <w:caps/>
          <w:szCs w:val="24"/>
        </w:rPr>
        <w:t>CSSR Work-Out Agreement</w:t>
      </w:r>
      <w:r w:rsidRPr="00D178B6">
        <w:rPr>
          <w:b w:val="0"/>
          <w:caps/>
          <w:szCs w:val="24"/>
        </w:rPr>
        <w:tab/>
        <w:t>11-29</w:t>
      </w:r>
    </w:p>
    <w:p w14:paraId="59CE254E" w14:textId="77777777" w:rsidR="00B71CA9" w:rsidRDefault="00B71CA9" w:rsidP="00B71CA9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</w:rPr>
        <w:br w:type="page"/>
      </w:r>
      <w:r w:rsidRPr="00231EF4">
        <w:rPr>
          <w:b/>
        </w:rPr>
        <w:lastRenderedPageBreak/>
        <w:fldChar w:fldCharType="begin"/>
      </w:r>
      <w:r w:rsidRPr="00231EF4">
        <w:rPr>
          <w:b/>
        </w:rPr>
        <w:instrText xml:space="preserve"> SEQ CHAPTER \h \r 1</w:instrText>
      </w:r>
      <w:r w:rsidRPr="00231EF4">
        <w:rPr>
          <w:b/>
        </w:rPr>
        <w:fldChar w:fldCharType="end"/>
      </w:r>
      <w:r w:rsidRPr="00231EF4">
        <w:rPr>
          <w:b/>
        </w:rPr>
        <w:t>Chapter 12</w:t>
      </w:r>
    </w:p>
    <w:p w14:paraId="547A0B35" w14:textId="77777777" w:rsidR="00B71CA9" w:rsidRPr="00231EF4" w:rsidRDefault="00B71CA9" w:rsidP="00B71CA9">
      <w:pPr>
        <w:spacing w:before="0" w:after="120"/>
        <w:jc w:val="center"/>
        <w:rPr>
          <w:b/>
        </w:rPr>
      </w:pPr>
      <w:r w:rsidRPr="00231EF4">
        <w:rPr>
          <w:b/>
        </w:rPr>
        <w:t>TRANSFER POLICY</w:t>
      </w:r>
    </w:p>
    <w:p w14:paraId="690CE357" w14:textId="77777777" w:rsidR="00B71CA9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12-1</w:t>
      </w:r>
    </w:p>
    <w:p w14:paraId="2E7A80CF" w14:textId="77777777" w:rsidR="00B71CA9" w:rsidRPr="00B71CA9" w:rsidRDefault="00B71CA9" w:rsidP="00B71CA9">
      <w:pPr>
        <w:spacing w:before="240" w:after="120"/>
        <w:jc w:val="center"/>
        <w:rPr>
          <w:b/>
        </w:rPr>
      </w:pPr>
      <w:r w:rsidRPr="00B71CA9">
        <w:rPr>
          <w:b/>
        </w:rPr>
        <w:t xml:space="preserve">PART I: </w:t>
      </w:r>
      <w:r w:rsidRPr="00007BCC">
        <w:rPr>
          <w:b/>
        </w:rPr>
        <w:t>EMERGENCY</w:t>
      </w:r>
      <w:r w:rsidRPr="00B71CA9">
        <w:rPr>
          <w:b/>
        </w:rPr>
        <w:t xml:space="preserve"> TRANSFERS</w:t>
      </w:r>
    </w:p>
    <w:p w14:paraId="2CAC56DF" w14:textId="77777777" w:rsidR="00B71CA9" w:rsidRPr="00B71CA9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OVERVIEW</w:t>
      </w:r>
      <w:r w:rsidR="008453FE">
        <w:rPr>
          <w:b w:val="0"/>
          <w:szCs w:val="24"/>
        </w:rPr>
        <w:tab/>
        <w:t>12-1</w:t>
      </w:r>
    </w:p>
    <w:p w14:paraId="6A8D8266" w14:textId="77777777" w:rsidR="00B71CA9" w:rsidRPr="00B71CA9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EMERGENCY TRANSFERS</w:t>
      </w:r>
      <w:r w:rsidR="008453FE">
        <w:rPr>
          <w:b w:val="0"/>
          <w:szCs w:val="24"/>
        </w:rPr>
        <w:tab/>
        <w:t>12-2</w:t>
      </w:r>
    </w:p>
    <w:p w14:paraId="51D077A4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EMERGENCY</w:t>
      </w:r>
      <w:r w:rsidRPr="00E1484F">
        <w:rPr>
          <w:b w:val="0"/>
          <w:szCs w:val="24"/>
        </w:rPr>
        <w:t xml:space="preserve"> TRANSFER PROCEDURES</w:t>
      </w:r>
      <w:r w:rsidR="008453FE">
        <w:rPr>
          <w:b w:val="0"/>
          <w:szCs w:val="24"/>
        </w:rPr>
        <w:tab/>
        <w:t>12-</w:t>
      </w:r>
      <w:r w:rsidR="00DE4326">
        <w:rPr>
          <w:b w:val="0"/>
          <w:szCs w:val="24"/>
        </w:rPr>
        <w:t>3</w:t>
      </w:r>
    </w:p>
    <w:p w14:paraId="458AC0B2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COSTS</w:t>
      </w:r>
      <w:r w:rsidRPr="00E1484F">
        <w:rPr>
          <w:b w:val="0"/>
          <w:szCs w:val="24"/>
        </w:rPr>
        <w:t xml:space="preserve"> OF TRANSFER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3</w:t>
      </w:r>
    </w:p>
    <w:p w14:paraId="770F38A3" w14:textId="77777777" w:rsidR="00B71CA9" w:rsidRPr="00B71CA9" w:rsidRDefault="00B71CA9" w:rsidP="00B71CA9">
      <w:pPr>
        <w:spacing w:before="240" w:after="120"/>
        <w:jc w:val="center"/>
        <w:rPr>
          <w:b/>
        </w:rPr>
      </w:pPr>
      <w:r w:rsidRPr="00B71CA9">
        <w:rPr>
          <w:b/>
        </w:rPr>
        <w:t>PART II: PHA</w:t>
      </w:r>
      <w:r w:rsidR="00272D3F">
        <w:rPr>
          <w:b/>
        </w:rPr>
        <w:t>-</w:t>
      </w:r>
      <w:r w:rsidRPr="00B71CA9">
        <w:rPr>
          <w:b/>
        </w:rPr>
        <w:t>REQUIRED TRANSFERS</w:t>
      </w:r>
    </w:p>
    <w:p w14:paraId="1DFCCC76" w14:textId="77777777" w:rsidR="00B71CA9" w:rsidRPr="00B71CA9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71CA9">
        <w:rPr>
          <w:b w:val="0"/>
          <w:szCs w:val="24"/>
        </w:rPr>
        <w:t>II.</w:t>
      </w:r>
      <w:r>
        <w:rPr>
          <w:b w:val="0"/>
          <w:szCs w:val="24"/>
        </w:rPr>
        <w:t>A.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OVERVIEW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5</w:t>
      </w:r>
    </w:p>
    <w:p w14:paraId="063C9F77" w14:textId="77777777" w:rsidR="00B71CA9" w:rsidRPr="00B71CA9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B71CA9">
        <w:rPr>
          <w:b w:val="0"/>
          <w:szCs w:val="24"/>
        </w:rPr>
        <w:t>II.</w:t>
      </w:r>
      <w:r>
        <w:rPr>
          <w:b w:val="0"/>
          <w:szCs w:val="24"/>
        </w:rPr>
        <w:t>B.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TYPES OF PHA</w:t>
      </w:r>
      <w:r w:rsidR="00CA6482">
        <w:rPr>
          <w:b w:val="0"/>
          <w:szCs w:val="24"/>
        </w:rPr>
        <w:t>-</w:t>
      </w:r>
      <w:r w:rsidRPr="00B71CA9">
        <w:rPr>
          <w:b w:val="0"/>
          <w:szCs w:val="24"/>
        </w:rPr>
        <w:t>REQUIRED TRANSFERS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5</w:t>
      </w:r>
    </w:p>
    <w:p w14:paraId="5EBE4E7A" w14:textId="77777777" w:rsidR="00B71CA9" w:rsidRPr="00B71CA9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</w:t>
      </w:r>
      <w:r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B71CA9">
        <w:rPr>
          <w:b w:val="0"/>
          <w:szCs w:val="24"/>
        </w:rPr>
        <w:t>ADVERSE</w:t>
      </w:r>
      <w:r w:rsidR="00485100">
        <w:rPr>
          <w:b w:val="0"/>
          <w:szCs w:val="24"/>
        </w:rPr>
        <w:t xml:space="preserve"> ACTION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8</w:t>
      </w:r>
    </w:p>
    <w:p w14:paraId="45D58BA4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</w:t>
      </w:r>
      <w:r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 xml:space="preserve">COST </w:t>
      </w:r>
      <w:r w:rsidRPr="00B71CA9">
        <w:rPr>
          <w:b w:val="0"/>
          <w:szCs w:val="24"/>
        </w:rPr>
        <w:t>OF</w:t>
      </w:r>
      <w:r w:rsidRPr="00E1484F">
        <w:rPr>
          <w:b w:val="0"/>
          <w:szCs w:val="24"/>
        </w:rPr>
        <w:t xml:space="preserve"> TRANSFER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8</w:t>
      </w:r>
    </w:p>
    <w:p w14:paraId="2C5AECF1" w14:textId="77777777" w:rsidR="00B71CA9" w:rsidRPr="00B71CA9" w:rsidRDefault="00B71CA9" w:rsidP="00B71CA9">
      <w:pPr>
        <w:spacing w:before="240" w:after="120"/>
        <w:jc w:val="center"/>
        <w:rPr>
          <w:b/>
        </w:rPr>
      </w:pPr>
      <w:r w:rsidRPr="00B71CA9">
        <w:rPr>
          <w:b/>
        </w:rPr>
        <w:t>PART III: TRANSFERS REQUESTED BY TENANTS</w:t>
      </w:r>
    </w:p>
    <w:p w14:paraId="3740B5A3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II</w:t>
      </w: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>OVERVIEW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9</w:t>
      </w:r>
    </w:p>
    <w:p w14:paraId="4885111F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II</w:t>
      </w: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 xml:space="preserve">TYPES OF </w:t>
      </w:r>
      <w:r>
        <w:rPr>
          <w:b w:val="0"/>
          <w:szCs w:val="24"/>
        </w:rPr>
        <w:t>RESIDENT</w:t>
      </w:r>
      <w:r w:rsidR="00971D67">
        <w:rPr>
          <w:b w:val="0"/>
          <w:szCs w:val="24"/>
        </w:rPr>
        <w:t>-</w:t>
      </w:r>
      <w:r w:rsidRPr="00E1484F">
        <w:rPr>
          <w:b w:val="0"/>
          <w:szCs w:val="24"/>
        </w:rPr>
        <w:t>REQUESTED TRANSFERS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9</w:t>
      </w:r>
    </w:p>
    <w:p w14:paraId="33EEA31C" w14:textId="77777777" w:rsidR="00B71CA9" w:rsidRPr="00231EF4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31EF4">
        <w:rPr>
          <w:b w:val="0"/>
          <w:szCs w:val="24"/>
        </w:rPr>
        <w:t>III.</w:t>
      </w:r>
      <w:r>
        <w:rPr>
          <w:b w:val="0"/>
          <w:szCs w:val="24"/>
        </w:rPr>
        <w:t>C.</w:t>
      </w:r>
      <w:r>
        <w:rPr>
          <w:b w:val="0"/>
          <w:szCs w:val="24"/>
        </w:rPr>
        <w:tab/>
      </w:r>
      <w:r w:rsidRPr="00231EF4">
        <w:rPr>
          <w:b w:val="0"/>
          <w:szCs w:val="24"/>
        </w:rPr>
        <w:t>ELIGIBILITY FOR TRANSFER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10</w:t>
      </w:r>
    </w:p>
    <w:p w14:paraId="64F442A2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II</w:t>
      </w:r>
      <w:r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>SECURITY DEPOSITS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11</w:t>
      </w:r>
    </w:p>
    <w:p w14:paraId="09AD3C69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II</w:t>
      </w:r>
      <w:r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>COST OF TRANSFER</w:t>
      </w:r>
      <w:r w:rsidR="00485100">
        <w:rPr>
          <w:b w:val="0"/>
          <w:szCs w:val="24"/>
        </w:rPr>
        <w:tab/>
        <w:t>12-</w:t>
      </w:r>
      <w:r w:rsidR="009C0719">
        <w:rPr>
          <w:b w:val="0"/>
          <w:szCs w:val="24"/>
        </w:rPr>
        <w:t>11</w:t>
      </w:r>
    </w:p>
    <w:p w14:paraId="55F34FC6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II</w:t>
      </w:r>
      <w:r>
        <w:rPr>
          <w:b w:val="0"/>
          <w:szCs w:val="24"/>
        </w:rPr>
        <w:t>I.F.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>HANDLING OF REQUESTS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2</w:t>
      </w:r>
    </w:p>
    <w:p w14:paraId="724851A4" w14:textId="77777777" w:rsidR="00B71CA9" w:rsidRPr="00B71CA9" w:rsidRDefault="00B71CA9" w:rsidP="00B71CA9">
      <w:pPr>
        <w:spacing w:before="240" w:after="120"/>
        <w:jc w:val="center"/>
        <w:rPr>
          <w:b/>
        </w:rPr>
      </w:pPr>
      <w:r w:rsidRPr="00B71CA9">
        <w:rPr>
          <w:b/>
        </w:rPr>
        <w:t>PART IV: TRANSFER PROCESSING</w:t>
      </w:r>
    </w:p>
    <w:p w14:paraId="5B71044D" w14:textId="77777777" w:rsidR="00B71CA9" w:rsidRPr="00231EF4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31EF4">
        <w:rPr>
          <w:b w:val="0"/>
          <w:szCs w:val="24"/>
        </w:rPr>
        <w:t>IV.</w:t>
      </w:r>
      <w:r>
        <w:rPr>
          <w:b w:val="0"/>
          <w:szCs w:val="24"/>
        </w:rPr>
        <w:t>A.</w:t>
      </w:r>
      <w:r>
        <w:rPr>
          <w:b w:val="0"/>
          <w:szCs w:val="24"/>
        </w:rPr>
        <w:tab/>
      </w:r>
      <w:r w:rsidRPr="00231EF4">
        <w:rPr>
          <w:b w:val="0"/>
          <w:szCs w:val="24"/>
        </w:rPr>
        <w:t>OVERVIEW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3</w:t>
      </w:r>
    </w:p>
    <w:p w14:paraId="19BEE467" w14:textId="77777777" w:rsidR="00B71CA9" w:rsidRPr="00231EF4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231EF4">
        <w:rPr>
          <w:b w:val="0"/>
          <w:szCs w:val="24"/>
        </w:rPr>
        <w:t>IV.</w:t>
      </w:r>
      <w:r>
        <w:rPr>
          <w:b w:val="0"/>
          <w:szCs w:val="24"/>
        </w:rPr>
        <w:t>B.</w:t>
      </w:r>
      <w:r>
        <w:rPr>
          <w:b w:val="0"/>
          <w:szCs w:val="24"/>
        </w:rPr>
        <w:tab/>
      </w:r>
      <w:r w:rsidRPr="00231EF4">
        <w:rPr>
          <w:b w:val="0"/>
          <w:szCs w:val="24"/>
        </w:rPr>
        <w:t>TRANSFER LIST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3</w:t>
      </w:r>
    </w:p>
    <w:p w14:paraId="4B4D0282" w14:textId="77777777" w:rsidR="00B71CA9" w:rsidRPr="00897BF6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IV</w:t>
      </w:r>
      <w:r>
        <w:rPr>
          <w:b w:val="0"/>
          <w:szCs w:val="24"/>
        </w:rPr>
        <w:t>.C.</w:t>
      </w:r>
      <w:r>
        <w:rPr>
          <w:b w:val="0"/>
          <w:szCs w:val="24"/>
        </w:rPr>
        <w:tab/>
        <w:t xml:space="preserve">TRANSFER </w:t>
      </w:r>
      <w:r w:rsidRPr="00E1484F">
        <w:rPr>
          <w:b w:val="0"/>
          <w:szCs w:val="24"/>
        </w:rPr>
        <w:t>OFFER POLICY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4</w:t>
      </w:r>
    </w:p>
    <w:p w14:paraId="64660CD1" w14:textId="77777777" w:rsidR="00B71CA9" w:rsidRPr="00897BF6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IV.D.</w:t>
      </w:r>
      <w:r>
        <w:rPr>
          <w:b w:val="0"/>
          <w:szCs w:val="24"/>
        </w:rPr>
        <w:tab/>
        <w:t>GOOD CAUSE FOR UNIT REFUSAL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4</w:t>
      </w:r>
    </w:p>
    <w:p w14:paraId="3A0694BA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IV</w:t>
      </w:r>
      <w:r>
        <w:rPr>
          <w:b w:val="0"/>
          <w:szCs w:val="24"/>
        </w:rPr>
        <w:t>.E.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>DECONCENTRATION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5</w:t>
      </w:r>
    </w:p>
    <w:p w14:paraId="29848581" w14:textId="77777777" w:rsidR="00B71CA9" w:rsidRPr="00E1484F" w:rsidRDefault="00B71CA9" w:rsidP="00B71CA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E1484F">
        <w:rPr>
          <w:b w:val="0"/>
          <w:szCs w:val="24"/>
        </w:rPr>
        <w:t>IV</w:t>
      </w:r>
      <w:r>
        <w:rPr>
          <w:b w:val="0"/>
          <w:szCs w:val="24"/>
        </w:rPr>
        <w:t>.F.</w:t>
      </w:r>
      <w:r>
        <w:rPr>
          <w:b w:val="0"/>
          <w:szCs w:val="24"/>
        </w:rPr>
        <w:tab/>
      </w:r>
      <w:r w:rsidRPr="00E1484F">
        <w:rPr>
          <w:b w:val="0"/>
          <w:szCs w:val="24"/>
        </w:rPr>
        <w:t xml:space="preserve">REEXAMINATION POLICIES </w:t>
      </w:r>
      <w:r>
        <w:rPr>
          <w:b w:val="0"/>
          <w:szCs w:val="24"/>
        </w:rPr>
        <w:t>FOR</w:t>
      </w:r>
      <w:r w:rsidRPr="00E1484F">
        <w:rPr>
          <w:b w:val="0"/>
          <w:szCs w:val="24"/>
        </w:rPr>
        <w:t xml:space="preserve"> TRANSFERS</w:t>
      </w:r>
      <w:r w:rsidR="00485100">
        <w:rPr>
          <w:b w:val="0"/>
          <w:szCs w:val="24"/>
        </w:rPr>
        <w:tab/>
        <w:t>12-1</w:t>
      </w:r>
      <w:r w:rsidR="009C0719">
        <w:rPr>
          <w:b w:val="0"/>
          <w:szCs w:val="24"/>
        </w:rPr>
        <w:t>5</w:t>
      </w:r>
    </w:p>
    <w:p w14:paraId="5C0268D9" w14:textId="77777777" w:rsidR="00455BA0" w:rsidRDefault="003112A6" w:rsidP="00455BA0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</w:rPr>
        <w:br w:type="page"/>
      </w:r>
      <w:r w:rsidR="00455BA0">
        <w:rPr>
          <w:b/>
        </w:rPr>
        <w:lastRenderedPageBreak/>
        <w:t>Chapter 13</w:t>
      </w:r>
    </w:p>
    <w:p w14:paraId="637D3581" w14:textId="77777777" w:rsidR="00455BA0" w:rsidRPr="00455BA0" w:rsidRDefault="00455BA0" w:rsidP="00455BA0">
      <w:pPr>
        <w:spacing w:before="0" w:after="120"/>
        <w:jc w:val="center"/>
        <w:rPr>
          <w:b/>
        </w:rPr>
      </w:pPr>
      <w:r>
        <w:rPr>
          <w:b/>
        </w:rPr>
        <w:t>LEASE TERMINATIONS</w:t>
      </w:r>
    </w:p>
    <w:p w14:paraId="557A8C8C" w14:textId="77777777" w:rsidR="00455BA0" w:rsidRDefault="00455BA0" w:rsidP="00455BA0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13-1</w:t>
      </w:r>
    </w:p>
    <w:p w14:paraId="596ECC45" w14:textId="77777777" w:rsidR="003112A6" w:rsidRPr="00B8108A" w:rsidRDefault="003112A6" w:rsidP="003112A6">
      <w:pPr>
        <w:spacing w:before="240" w:after="120"/>
        <w:jc w:val="center"/>
        <w:rPr>
          <w:b/>
        </w:rPr>
      </w:pPr>
      <w:r w:rsidRPr="00B8108A">
        <w:rPr>
          <w:b/>
        </w:rPr>
        <w:t xml:space="preserve">PART I: TERMINATION </w:t>
      </w:r>
      <w:r>
        <w:rPr>
          <w:b/>
        </w:rPr>
        <w:t>BY TENANT</w:t>
      </w:r>
    </w:p>
    <w:p w14:paraId="0A9F651C" w14:textId="77777777" w:rsidR="00E56BCB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112A6"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TENANT CHOOSES TO TERMINATE THE LEASE</w:t>
      </w:r>
      <w:r>
        <w:rPr>
          <w:b w:val="0"/>
          <w:szCs w:val="24"/>
        </w:rPr>
        <w:tab/>
        <w:t>13-3</w:t>
      </w:r>
    </w:p>
    <w:p w14:paraId="1FF6A82F" w14:textId="77777777" w:rsidR="003112A6" w:rsidRDefault="003112A6" w:rsidP="003112A6">
      <w:pPr>
        <w:spacing w:before="240" w:after="120"/>
        <w:jc w:val="center"/>
        <w:rPr>
          <w:b/>
        </w:rPr>
      </w:pPr>
      <w:r w:rsidRPr="00B8108A">
        <w:rPr>
          <w:b/>
        </w:rPr>
        <w:t>PART I</w:t>
      </w:r>
      <w:r>
        <w:rPr>
          <w:b/>
        </w:rPr>
        <w:t>I</w:t>
      </w:r>
      <w:r w:rsidRPr="00B8108A">
        <w:rPr>
          <w:b/>
        </w:rPr>
        <w:t xml:space="preserve">: TERMINATION </w:t>
      </w:r>
      <w:r>
        <w:rPr>
          <w:b/>
        </w:rPr>
        <w:t>BY PHA – MANDATORY</w:t>
      </w:r>
    </w:p>
    <w:p w14:paraId="549ED1B7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112A6">
        <w:rPr>
          <w:b w:val="0"/>
          <w:szCs w:val="24"/>
        </w:rPr>
        <w:t>I</w:t>
      </w: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OVERVIEW</w:t>
      </w:r>
      <w:r>
        <w:rPr>
          <w:b w:val="0"/>
          <w:szCs w:val="24"/>
        </w:rPr>
        <w:tab/>
        <w:t>13-5</w:t>
      </w:r>
    </w:p>
    <w:p w14:paraId="6BE02D9F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II.B.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FAILURE TO PROVIDE CONSENT</w:t>
      </w:r>
      <w:r>
        <w:rPr>
          <w:b w:val="0"/>
          <w:szCs w:val="24"/>
        </w:rPr>
        <w:tab/>
        <w:t>13-5</w:t>
      </w:r>
    </w:p>
    <w:p w14:paraId="12432C4B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II.C.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FAILURE TO DOCUMENT CITIZENSHIP</w:t>
      </w:r>
      <w:r>
        <w:rPr>
          <w:b w:val="0"/>
          <w:szCs w:val="24"/>
        </w:rPr>
        <w:tab/>
        <w:t>13-5</w:t>
      </w:r>
    </w:p>
    <w:p w14:paraId="3606F2B8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II.D.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 xml:space="preserve">FAILURE TO </w:t>
      </w:r>
      <w:r w:rsidR="004E4DB1">
        <w:rPr>
          <w:b w:val="0"/>
          <w:szCs w:val="24"/>
        </w:rPr>
        <w:t>DISCLOSE AND DOCUMENT</w:t>
      </w:r>
      <w:r w:rsidRPr="003112A6">
        <w:rPr>
          <w:b w:val="0"/>
          <w:szCs w:val="24"/>
        </w:rPr>
        <w:t xml:space="preserve"> SOCIAL SECURITY </w:t>
      </w:r>
      <w:r w:rsidR="004E4DB1">
        <w:rPr>
          <w:b w:val="0"/>
          <w:szCs w:val="24"/>
        </w:rPr>
        <w:t>NUMBERS</w:t>
      </w:r>
      <w:r>
        <w:rPr>
          <w:b w:val="0"/>
          <w:szCs w:val="24"/>
        </w:rPr>
        <w:tab/>
        <w:t>13-</w:t>
      </w:r>
      <w:r w:rsidR="009549B8">
        <w:rPr>
          <w:b w:val="0"/>
          <w:szCs w:val="24"/>
        </w:rPr>
        <w:t>6</w:t>
      </w:r>
    </w:p>
    <w:p w14:paraId="439A3C88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II.E.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FAILURE TO ACCEPT THE PHA’S OFFER OF A LEASE REVISION</w:t>
      </w:r>
      <w:r>
        <w:rPr>
          <w:b w:val="0"/>
          <w:szCs w:val="24"/>
        </w:rPr>
        <w:tab/>
        <w:t>13-6</w:t>
      </w:r>
    </w:p>
    <w:p w14:paraId="0F111662" w14:textId="77777777" w:rsid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112A6">
        <w:rPr>
          <w:b w:val="0"/>
          <w:szCs w:val="24"/>
        </w:rPr>
        <w:t>II.F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METHAMPHETAMINE CONVICTION</w:t>
      </w:r>
      <w:r>
        <w:rPr>
          <w:b w:val="0"/>
          <w:szCs w:val="24"/>
        </w:rPr>
        <w:tab/>
        <w:t>13-</w:t>
      </w:r>
      <w:r w:rsidR="009549B8">
        <w:rPr>
          <w:b w:val="0"/>
          <w:szCs w:val="24"/>
        </w:rPr>
        <w:t>7</w:t>
      </w:r>
    </w:p>
    <w:p w14:paraId="1D947370" w14:textId="77777777" w:rsidR="009549B8" w:rsidRDefault="009549B8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II.G</w:t>
      </w:r>
      <w:r>
        <w:rPr>
          <w:b w:val="0"/>
          <w:szCs w:val="24"/>
        </w:rPr>
        <w:tab/>
      </w:r>
      <w:r w:rsidRPr="009549B8">
        <w:rPr>
          <w:b w:val="0"/>
          <w:szCs w:val="24"/>
        </w:rPr>
        <w:t>LIFETIME REGISTERED SEX OFFENDERS</w:t>
      </w:r>
      <w:r>
        <w:rPr>
          <w:b w:val="0"/>
          <w:szCs w:val="24"/>
        </w:rPr>
        <w:tab/>
        <w:t>13-7</w:t>
      </w:r>
    </w:p>
    <w:p w14:paraId="631D4E40" w14:textId="77777777" w:rsid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</w:t>
      </w:r>
      <w:r w:rsidR="009549B8">
        <w:rPr>
          <w:b w:val="0"/>
          <w:szCs w:val="24"/>
        </w:rPr>
        <w:t>H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NONCOMPLIANCE WITH COMMUNITY SERVICE REQUIREMENTS</w:t>
      </w:r>
      <w:r>
        <w:rPr>
          <w:b w:val="0"/>
          <w:szCs w:val="24"/>
        </w:rPr>
        <w:tab/>
        <w:t>13</w:t>
      </w:r>
      <w:r w:rsidR="009549B8">
        <w:rPr>
          <w:b w:val="0"/>
          <w:szCs w:val="24"/>
        </w:rPr>
        <w:t>-7</w:t>
      </w:r>
    </w:p>
    <w:p w14:paraId="764FE0C9" w14:textId="77777777" w:rsidR="004E4DB1" w:rsidRDefault="004E4DB1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II.</w:t>
      </w:r>
      <w:r w:rsidR="009549B8">
        <w:rPr>
          <w:b w:val="0"/>
          <w:szCs w:val="24"/>
        </w:rPr>
        <w:t>I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  <w:t>DE</w:t>
      </w:r>
      <w:r w:rsidR="009549B8">
        <w:rPr>
          <w:b w:val="0"/>
          <w:szCs w:val="24"/>
        </w:rPr>
        <w:t>ATH OF A SOLE FAMILY MEMBER</w:t>
      </w:r>
      <w:r w:rsidR="009549B8">
        <w:rPr>
          <w:b w:val="0"/>
          <w:szCs w:val="24"/>
        </w:rPr>
        <w:tab/>
        <w:t>13-7</w:t>
      </w:r>
    </w:p>
    <w:p w14:paraId="716F82AA" w14:textId="77777777" w:rsidR="005207DF" w:rsidRPr="003112A6" w:rsidRDefault="005207DF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207DF">
        <w:rPr>
          <w:b w:val="0"/>
          <w:szCs w:val="24"/>
        </w:rPr>
        <w:t>II.J.</w:t>
      </w:r>
      <w:r>
        <w:rPr>
          <w:b w:val="0"/>
          <w:szCs w:val="24"/>
        </w:rPr>
        <w:tab/>
      </w:r>
      <w:r w:rsidRPr="005207DF">
        <w:rPr>
          <w:b w:val="0"/>
          <w:szCs w:val="24"/>
        </w:rPr>
        <w:t>OVER</w:t>
      </w:r>
      <w:r w:rsidR="002415E2">
        <w:rPr>
          <w:b w:val="0"/>
          <w:szCs w:val="24"/>
        </w:rPr>
        <w:t>-</w:t>
      </w:r>
      <w:r w:rsidRPr="005207DF">
        <w:rPr>
          <w:b w:val="0"/>
          <w:szCs w:val="24"/>
        </w:rPr>
        <w:t>INCOME FAMILIES</w:t>
      </w:r>
      <w:r>
        <w:rPr>
          <w:b w:val="0"/>
          <w:szCs w:val="24"/>
        </w:rPr>
        <w:tab/>
        <w:t>13-8</w:t>
      </w:r>
    </w:p>
    <w:p w14:paraId="5DF4B981" w14:textId="77777777" w:rsidR="003112A6" w:rsidRPr="003112A6" w:rsidRDefault="003112A6" w:rsidP="003112A6">
      <w:pPr>
        <w:spacing w:before="240" w:after="120"/>
        <w:jc w:val="center"/>
        <w:rPr>
          <w:b/>
        </w:rPr>
      </w:pPr>
      <w:r w:rsidRPr="00B8108A">
        <w:rPr>
          <w:b/>
        </w:rPr>
        <w:t>PART I</w:t>
      </w:r>
      <w:r>
        <w:rPr>
          <w:b/>
        </w:rPr>
        <w:t>II</w:t>
      </w:r>
      <w:r w:rsidRPr="00B8108A">
        <w:rPr>
          <w:b/>
        </w:rPr>
        <w:t xml:space="preserve">: TERMINATION </w:t>
      </w:r>
      <w:r>
        <w:rPr>
          <w:b/>
        </w:rPr>
        <w:t>BY PHA – OTHER AUTHORIZED REASONS</w:t>
      </w:r>
    </w:p>
    <w:p w14:paraId="107D6C8C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OVERVIEW</w:t>
      </w:r>
      <w:r>
        <w:rPr>
          <w:b w:val="0"/>
          <w:szCs w:val="24"/>
        </w:rPr>
        <w:tab/>
        <w:t>13-</w:t>
      </w:r>
      <w:r w:rsidR="005207DF">
        <w:rPr>
          <w:b w:val="0"/>
          <w:szCs w:val="24"/>
        </w:rPr>
        <w:t>1</w:t>
      </w:r>
      <w:r w:rsidR="00F5218D">
        <w:rPr>
          <w:b w:val="0"/>
          <w:szCs w:val="24"/>
        </w:rPr>
        <w:t>5</w:t>
      </w:r>
    </w:p>
    <w:p w14:paraId="36B9F2CE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III.B.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MANDATORY LEASE PROVISIONS</w:t>
      </w:r>
      <w:r>
        <w:rPr>
          <w:b w:val="0"/>
          <w:szCs w:val="24"/>
        </w:rPr>
        <w:tab/>
        <w:t>13-</w:t>
      </w:r>
      <w:r w:rsidR="00BC50CF">
        <w:rPr>
          <w:b w:val="0"/>
          <w:szCs w:val="24"/>
        </w:rPr>
        <w:t>1</w:t>
      </w:r>
      <w:r w:rsidR="00F5218D">
        <w:rPr>
          <w:b w:val="0"/>
          <w:szCs w:val="24"/>
        </w:rPr>
        <w:t>6</w:t>
      </w:r>
    </w:p>
    <w:p w14:paraId="16A4884E" w14:textId="77777777" w:rsid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III.C.</w:t>
      </w:r>
      <w:r>
        <w:rPr>
          <w:b w:val="0"/>
          <w:szCs w:val="24"/>
        </w:rPr>
        <w:tab/>
      </w:r>
      <w:r w:rsidRPr="003112A6">
        <w:rPr>
          <w:b w:val="0"/>
          <w:szCs w:val="24"/>
        </w:rPr>
        <w:t>OTHER AUTHORIZED REASONS FOR TERMINATION</w:t>
      </w:r>
      <w:r>
        <w:rPr>
          <w:b w:val="0"/>
          <w:szCs w:val="24"/>
        </w:rPr>
        <w:tab/>
        <w:t>13-</w:t>
      </w:r>
      <w:r w:rsidR="005207DF">
        <w:rPr>
          <w:b w:val="0"/>
          <w:szCs w:val="24"/>
        </w:rPr>
        <w:t>2</w:t>
      </w:r>
      <w:r w:rsidR="00F5218D">
        <w:rPr>
          <w:b w:val="0"/>
          <w:szCs w:val="24"/>
        </w:rPr>
        <w:t>2</w:t>
      </w:r>
    </w:p>
    <w:p w14:paraId="410DC60B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III.D.</w:t>
      </w:r>
      <w:r w:rsidRPr="00571E97">
        <w:rPr>
          <w:b w:val="0"/>
          <w:szCs w:val="24"/>
        </w:rPr>
        <w:tab/>
        <w:t>ALTERNATIVES TO TERMINATION OF TENANCY</w:t>
      </w:r>
      <w:r w:rsidRPr="00571E97">
        <w:rPr>
          <w:b w:val="0"/>
          <w:szCs w:val="24"/>
        </w:rPr>
        <w:tab/>
        <w:t>13-</w:t>
      </w:r>
      <w:r w:rsidR="00CE586E" w:rsidRPr="00571E97">
        <w:rPr>
          <w:b w:val="0"/>
          <w:szCs w:val="24"/>
        </w:rPr>
        <w:t>2</w:t>
      </w:r>
      <w:r w:rsidR="00F5218D">
        <w:rPr>
          <w:b w:val="0"/>
          <w:szCs w:val="24"/>
        </w:rPr>
        <w:t>4</w:t>
      </w:r>
    </w:p>
    <w:p w14:paraId="48736631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III.E.</w:t>
      </w:r>
      <w:r w:rsidRPr="00571E97">
        <w:rPr>
          <w:b w:val="0"/>
          <w:szCs w:val="24"/>
        </w:rPr>
        <w:tab/>
        <w:t>CRITERIA FOR DECIDING TO TERMINATE TENANCY</w:t>
      </w:r>
      <w:r w:rsidR="00D00FB4" w:rsidRPr="00571E97">
        <w:rPr>
          <w:b w:val="0"/>
          <w:szCs w:val="24"/>
        </w:rPr>
        <w:tab/>
        <w:t>13-</w:t>
      </w:r>
      <w:r w:rsidR="005207DF" w:rsidRPr="00571E97">
        <w:rPr>
          <w:b w:val="0"/>
          <w:szCs w:val="24"/>
        </w:rPr>
        <w:t>2</w:t>
      </w:r>
      <w:r w:rsidR="009C708A">
        <w:rPr>
          <w:b w:val="0"/>
          <w:szCs w:val="24"/>
        </w:rPr>
        <w:t>5</w:t>
      </w:r>
    </w:p>
    <w:p w14:paraId="0E24499C" w14:textId="77777777" w:rsidR="00B3156F" w:rsidRPr="00571E97" w:rsidRDefault="00B3156F" w:rsidP="00B3156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III.F.</w:t>
      </w:r>
      <w:r w:rsidRPr="00571E97">
        <w:rPr>
          <w:b w:val="0"/>
          <w:szCs w:val="24"/>
        </w:rPr>
        <w:tab/>
      </w:r>
      <w:r w:rsidR="00F02C86" w:rsidRPr="00571E97">
        <w:rPr>
          <w:b w:val="0"/>
          <w:szCs w:val="24"/>
        </w:rPr>
        <w:t>TERMINATIONS RELATED TO</w:t>
      </w:r>
      <w:r w:rsidRPr="00571E97">
        <w:rPr>
          <w:b w:val="0"/>
          <w:szCs w:val="24"/>
        </w:rPr>
        <w:t xml:space="preserve"> DOMESTIC VIOLENCE, </w:t>
      </w:r>
      <w:r w:rsidR="00F02C86" w:rsidRPr="00571E97">
        <w:rPr>
          <w:b w:val="0"/>
          <w:szCs w:val="24"/>
        </w:rPr>
        <w:br/>
      </w:r>
      <w:r w:rsidRPr="00571E97">
        <w:rPr>
          <w:b w:val="0"/>
          <w:szCs w:val="24"/>
        </w:rPr>
        <w:t xml:space="preserve">DATING VIOLENCE, </w:t>
      </w:r>
      <w:r w:rsidR="009D7BFD" w:rsidRPr="00571E97">
        <w:rPr>
          <w:b w:val="0"/>
          <w:szCs w:val="24"/>
        </w:rPr>
        <w:t xml:space="preserve">SEXUAL ASSAULT, </w:t>
      </w:r>
      <w:r w:rsidR="00F02C86" w:rsidRPr="00571E97">
        <w:rPr>
          <w:b w:val="0"/>
          <w:szCs w:val="24"/>
        </w:rPr>
        <w:t xml:space="preserve">OR </w:t>
      </w:r>
      <w:r w:rsidRPr="00571E97">
        <w:rPr>
          <w:b w:val="0"/>
          <w:szCs w:val="24"/>
        </w:rPr>
        <w:t>STALKING</w:t>
      </w:r>
      <w:r w:rsidRPr="00571E97">
        <w:rPr>
          <w:b w:val="0"/>
          <w:szCs w:val="24"/>
        </w:rPr>
        <w:tab/>
        <w:t>13-2</w:t>
      </w:r>
      <w:r w:rsidR="007A5D14">
        <w:rPr>
          <w:b w:val="0"/>
          <w:szCs w:val="24"/>
        </w:rPr>
        <w:t>9</w:t>
      </w:r>
    </w:p>
    <w:p w14:paraId="2128970D" w14:textId="77777777" w:rsidR="003112A6" w:rsidRPr="00571E97" w:rsidRDefault="003112A6" w:rsidP="003112A6">
      <w:pPr>
        <w:spacing w:before="240" w:after="120"/>
        <w:jc w:val="center"/>
        <w:rPr>
          <w:b/>
        </w:rPr>
      </w:pPr>
      <w:r w:rsidRPr="00571E97">
        <w:rPr>
          <w:b/>
        </w:rPr>
        <w:t xml:space="preserve">PART IV: NOTIFICATION REQUIREMENTS, EVICTION </w:t>
      </w:r>
      <w:r w:rsidR="004202FD" w:rsidRPr="00571E97">
        <w:rPr>
          <w:b/>
        </w:rPr>
        <w:br/>
      </w:r>
      <w:r w:rsidRPr="00571E97">
        <w:rPr>
          <w:b/>
        </w:rPr>
        <w:t>PROCEDURES AND RECORD KEEPING</w:t>
      </w:r>
    </w:p>
    <w:p w14:paraId="2D379C19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IV.A.</w:t>
      </w:r>
      <w:r w:rsidRPr="00571E97">
        <w:rPr>
          <w:b w:val="0"/>
          <w:szCs w:val="24"/>
        </w:rPr>
        <w:tab/>
        <w:t>OVERVIEW</w:t>
      </w:r>
      <w:r w:rsidRPr="00571E97">
        <w:rPr>
          <w:b w:val="0"/>
          <w:szCs w:val="24"/>
        </w:rPr>
        <w:tab/>
        <w:t>13-</w:t>
      </w:r>
      <w:r w:rsidR="00C321C0" w:rsidRPr="00571E97">
        <w:rPr>
          <w:b w:val="0"/>
          <w:szCs w:val="24"/>
        </w:rPr>
        <w:t>3</w:t>
      </w:r>
      <w:r w:rsidR="00DB0174">
        <w:rPr>
          <w:b w:val="0"/>
          <w:szCs w:val="24"/>
        </w:rPr>
        <w:t>3</w:t>
      </w:r>
    </w:p>
    <w:p w14:paraId="496C44C5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IV.B.</w:t>
      </w:r>
      <w:r w:rsidRPr="00571E97">
        <w:rPr>
          <w:b w:val="0"/>
          <w:szCs w:val="24"/>
        </w:rPr>
        <w:tab/>
        <w:t>CONDUCTING CRIMINAL RECORDS CHECKS</w:t>
      </w:r>
      <w:r w:rsidRPr="00571E97">
        <w:rPr>
          <w:b w:val="0"/>
          <w:szCs w:val="24"/>
        </w:rPr>
        <w:tab/>
        <w:t>13-</w:t>
      </w:r>
      <w:r w:rsidR="00C321C0" w:rsidRPr="00571E97">
        <w:rPr>
          <w:b w:val="0"/>
          <w:szCs w:val="24"/>
        </w:rPr>
        <w:t>3</w:t>
      </w:r>
      <w:r w:rsidR="00DB0174">
        <w:rPr>
          <w:b w:val="0"/>
          <w:szCs w:val="24"/>
        </w:rPr>
        <w:t>3</w:t>
      </w:r>
    </w:p>
    <w:p w14:paraId="599723AA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IV.C.</w:t>
      </w:r>
      <w:r w:rsidRPr="00571E97">
        <w:rPr>
          <w:b w:val="0"/>
          <w:szCs w:val="24"/>
        </w:rPr>
        <w:tab/>
        <w:t>DISCLOSURE OF CRIMINAL RECORDS TO FAMILY</w:t>
      </w:r>
      <w:r w:rsidRPr="00571E97">
        <w:rPr>
          <w:b w:val="0"/>
          <w:szCs w:val="24"/>
        </w:rPr>
        <w:tab/>
        <w:t>13-</w:t>
      </w:r>
      <w:r w:rsidR="00CE586E" w:rsidRPr="00571E97">
        <w:rPr>
          <w:b w:val="0"/>
          <w:szCs w:val="24"/>
        </w:rPr>
        <w:t>3</w:t>
      </w:r>
      <w:r w:rsidR="00C63D8F">
        <w:rPr>
          <w:b w:val="0"/>
          <w:szCs w:val="24"/>
        </w:rPr>
        <w:t>4</w:t>
      </w:r>
    </w:p>
    <w:p w14:paraId="16401264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IV.D.</w:t>
      </w:r>
      <w:r w:rsidRPr="00571E97">
        <w:rPr>
          <w:b w:val="0"/>
          <w:szCs w:val="24"/>
        </w:rPr>
        <w:tab/>
        <w:t>LEASE TERMINATION NOTICE</w:t>
      </w:r>
      <w:r w:rsidRPr="00571E97">
        <w:rPr>
          <w:b w:val="0"/>
          <w:szCs w:val="24"/>
        </w:rPr>
        <w:tab/>
        <w:t>13-</w:t>
      </w:r>
      <w:r w:rsidR="00CE586E" w:rsidRPr="00571E97">
        <w:rPr>
          <w:b w:val="0"/>
          <w:szCs w:val="24"/>
        </w:rPr>
        <w:t>3</w:t>
      </w:r>
      <w:r w:rsidR="00C63D8F">
        <w:rPr>
          <w:b w:val="0"/>
          <w:szCs w:val="24"/>
        </w:rPr>
        <w:t>5</w:t>
      </w:r>
    </w:p>
    <w:p w14:paraId="330E53CE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IV.E.</w:t>
      </w:r>
      <w:r w:rsidRPr="00571E97">
        <w:rPr>
          <w:b w:val="0"/>
          <w:szCs w:val="24"/>
        </w:rPr>
        <w:tab/>
        <w:t>EVICTION</w:t>
      </w:r>
      <w:r w:rsidRPr="00571E97">
        <w:rPr>
          <w:b w:val="0"/>
          <w:szCs w:val="24"/>
        </w:rPr>
        <w:tab/>
        <w:t>13-</w:t>
      </w:r>
      <w:r w:rsidR="00A00BEA" w:rsidRPr="00571E97">
        <w:rPr>
          <w:b w:val="0"/>
          <w:szCs w:val="24"/>
        </w:rPr>
        <w:t>3</w:t>
      </w:r>
      <w:r w:rsidR="00C63D8F">
        <w:rPr>
          <w:b w:val="0"/>
          <w:szCs w:val="24"/>
        </w:rPr>
        <w:t>9</w:t>
      </w:r>
    </w:p>
    <w:p w14:paraId="47B1D8A2" w14:textId="77777777" w:rsidR="003112A6" w:rsidRPr="00571E97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IV.F.</w:t>
      </w:r>
      <w:r w:rsidRPr="00571E97">
        <w:rPr>
          <w:b w:val="0"/>
          <w:szCs w:val="24"/>
        </w:rPr>
        <w:tab/>
        <w:t>NOTIFICATION TO POST OFFICE</w:t>
      </w:r>
      <w:r w:rsidRPr="00571E97">
        <w:rPr>
          <w:b w:val="0"/>
          <w:szCs w:val="24"/>
        </w:rPr>
        <w:tab/>
        <w:t>13-</w:t>
      </w:r>
      <w:r w:rsidR="00A00BEA" w:rsidRPr="00571E97">
        <w:rPr>
          <w:b w:val="0"/>
          <w:szCs w:val="24"/>
        </w:rPr>
        <w:t>3</w:t>
      </w:r>
      <w:r w:rsidR="00C63D8F">
        <w:rPr>
          <w:b w:val="0"/>
          <w:szCs w:val="24"/>
        </w:rPr>
        <w:t>9</w:t>
      </w:r>
    </w:p>
    <w:p w14:paraId="0CD08DAE" w14:textId="77777777" w:rsidR="003112A6" w:rsidRPr="003112A6" w:rsidRDefault="003112A6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571E97">
        <w:rPr>
          <w:b w:val="0"/>
          <w:szCs w:val="24"/>
        </w:rPr>
        <w:t>IV.G.</w:t>
      </w:r>
      <w:r w:rsidRPr="00571E97">
        <w:rPr>
          <w:b w:val="0"/>
          <w:szCs w:val="24"/>
        </w:rPr>
        <w:tab/>
        <w:t>RECORD KEEPING</w:t>
      </w:r>
      <w:r w:rsidRPr="00571E97">
        <w:rPr>
          <w:b w:val="0"/>
          <w:szCs w:val="24"/>
        </w:rPr>
        <w:tab/>
        <w:t>13-</w:t>
      </w:r>
      <w:r w:rsidR="00C63D8F">
        <w:rPr>
          <w:b w:val="0"/>
          <w:szCs w:val="24"/>
        </w:rPr>
        <w:t>40</w:t>
      </w:r>
    </w:p>
    <w:p w14:paraId="37D802FC" w14:textId="77777777" w:rsidR="00D72619" w:rsidRDefault="00D72619" w:rsidP="00D72619">
      <w:pPr>
        <w:spacing w:before="240" w:after="120"/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EXHIBITS</w:t>
      </w:r>
    </w:p>
    <w:p w14:paraId="74F74EEB" w14:textId="77777777" w:rsidR="00D72619" w:rsidRDefault="00D72619" w:rsidP="00D7261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13</w:t>
      </w:r>
      <w:r w:rsidRPr="00262F47">
        <w:rPr>
          <w:b w:val="0"/>
          <w:szCs w:val="24"/>
        </w:rPr>
        <w:t>-1</w:t>
      </w:r>
      <w:r>
        <w:rPr>
          <w:b w:val="0"/>
          <w:szCs w:val="24"/>
        </w:rPr>
        <w:t>:</w:t>
      </w:r>
      <w:r>
        <w:rPr>
          <w:b w:val="0"/>
          <w:szCs w:val="24"/>
        </w:rPr>
        <w:tab/>
      </w:r>
      <w:r w:rsidRPr="00D72619">
        <w:rPr>
          <w:b w:val="0"/>
          <w:szCs w:val="24"/>
        </w:rPr>
        <w:t>SAMPLE NOTICE FOR OVER-INCOME FAMILIES – INITIAL NOTIFICATION FOR NPHOI FAMILY OPTION</w:t>
      </w:r>
      <w:r>
        <w:rPr>
          <w:b w:val="0"/>
          <w:szCs w:val="24"/>
        </w:rPr>
        <w:tab/>
        <w:t>13-</w:t>
      </w:r>
      <w:r w:rsidR="00C63D8F">
        <w:rPr>
          <w:b w:val="0"/>
          <w:szCs w:val="24"/>
        </w:rPr>
        <w:t>41</w:t>
      </w:r>
    </w:p>
    <w:p w14:paraId="4E9B7140" w14:textId="77777777" w:rsidR="00D72619" w:rsidRDefault="00D72619" w:rsidP="00D7261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13</w:t>
      </w:r>
      <w:r w:rsidRPr="00262F47">
        <w:rPr>
          <w:b w:val="0"/>
          <w:szCs w:val="24"/>
        </w:rPr>
        <w:t>-</w:t>
      </w:r>
      <w:r>
        <w:rPr>
          <w:b w:val="0"/>
          <w:szCs w:val="24"/>
        </w:rPr>
        <w:t>2:</w:t>
      </w:r>
      <w:r>
        <w:rPr>
          <w:b w:val="0"/>
          <w:szCs w:val="24"/>
        </w:rPr>
        <w:tab/>
      </w:r>
      <w:r w:rsidRPr="00D72619">
        <w:rPr>
          <w:b w:val="0"/>
          <w:szCs w:val="24"/>
        </w:rPr>
        <w:t>SAMPLE NOTICE FOR OVER-INCOME FAMILIES – INITIAL NOTIFICATION FOR TERMINATE ONLY OPTION</w:t>
      </w:r>
      <w:r>
        <w:rPr>
          <w:b w:val="0"/>
          <w:szCs w:val="24"/>
        </w:rPr>
        <w:tab/>
        <w:t>13-4</w:t>
      </w:r>
      <w:r w:rsidR="00C63D8F">
        <w:rPr>
          <w:b w:val="0"/>
          <w:szCs w:val="24"/>
        </w:rPr>
        <w:t>4</w:t>
      </w:r>
    </w:p>
    <w:p w14:paraId="3C548309" w14:textId="77777777" w:rsidR="00D72619" w:rsidRDefault="00D72619" w:rsidP="00D7261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13-3</w:t>
      </w:r>
      <w:r w:rsidR="00371F34">
        <w:rPr>
          <w:b w:val="0"/>
          <w:szCs w:val="24"/>
        </w:rPr>
        <w:t>:</w:t>
      </w:r>
      <w:r>
        <w:rPr>
          <w:b w:val="0"/>
          <w:szCs w:val="24"/>
        </w:rPr>
        <w:tab/>
      </w:r>
      <w:r w:rsidRPr="00D72619">
        <w:rPr>
          <w:b w:val="0"/>
          <w:szCs w:val="24"/>
        </w:rPr>
        <w:t>SAMPLE NOTICE FOR OVER-INCOME FAMILIES – 12 MONTH NOTIFICATION FOR NPHOI FAMILY OPTION</w:t>
      </w:r>
      <w:r>
        <w:rPr>
          <w:b w:val="0"/>
          <w:szCs w:val="24"/>
        </w:rPr>
        <w:tab/>
        <w:t>13-4</w:t>
      </w:r>
      <w:r w:rsidR="00C63D8F">
        <w:rPr>
          <w:b w:val="0"/>
          <w:szCs w:val="24"/>
        </w:rPr>
        <w:t>7</w:t>
      </w:r>
    </w:p>
    <w:p w14:paraId="1133C17F" w14:textId="77777777" w:rsidR="00D72619" w:rsidRDefault="00D72619" w:rsidP="00D7261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13.4</w:t>
      </w:r>
      <w:r w:rsidR="00371F34">
        <w:rPr>
          <w:b w:val="0"/>
          <w:szCs w:val="24"/>
        </w:rPr>
        <w:t>:</w:t>
      </w:r>
      <w:r>
        <w:rPr>
          <w:b w:val="0"/>
          <w:szCs w:val="24"/>
        </w:rPr>
        <w:tab/>
      </w:r>
      <w:r w:rsidRPr="00D72619">
        <w:rPr>
          <w:b w:val="0"/>
          <w:szCs w:val="24"/>
        </w:rPr>
        <w:t>SAMPLE NOTICE FOR OVER-INCOME FAMILIES – 12 MONTH NOTIFICATION FOR TERMINATE ONLY OPTION</w:t>
      </w:r>
      <w:r>
        <w:rPr>
          <w:b w:val="0"/>
          <w:szCs w:val="24"/>
        </w:rPr>
        <w:tab/>
        <w:t>13-</w:t>
      </w:r>
      <w:r w:rsidR="00C63D8F">
        <w:rPr>
          <w:b w:val="0"/>
          <w:szCs w:val="24"/>
        </w:rPr>
        <w:t>50</w:t>
      </w:r>
    </w:p>
    <w:p w14:paraId="0992D4B8" w14:textId="77777777" w:rsidR="00D72619" w:rsidRDefault="00D72619" w:rsidP="00D7261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13.5</w:t>
      </w:r>
      <w:r w:rsidR="00371F34">
        <w:rPr>
          <w:b w:val="0"/>
          <w:szCs w:val="24"/>
        </w:rPr>
        <w:t>:</w:t>
      </w:r>
      <w:r>
        <w:rPr>
          <w:b w:val="0"/>
          <w:szCs w:val="24"/>
        </w:rPr>
        <w:tab/>
      </w:r>
      <w:r w:rsidRPr="00D72619">
        <w:rPr>
          <w:b w:val="0"/>
          <w:szCs w:val="24"/>
        </w:rPr>
        <w:t>SAMPLE NOTICE FOR OVER-INCOME FAMILIES – 24 MONTH NOTIFICATION FOR NPHOI FAMILY OPTION</w:t>
      </w:r>
      <w:r>
        <w:rPr>
          <w:b w:val="0"/>
          <w:szCs w:val="24"/>
        </w:rPr>
        <w:tab/>
        <w:t>13-</w:t>
      </w:r>
      <w:r w:rsidR="00C63D8F">
        <w:rPr>
          <w:b w:val="0"/>
          <w:szCs w:val="24"/>
        </w:rPr>
        <w:t>53</w:t>
      </w:r>
    </w:p>
    <w:p w14:paraId="60F7576E" w14:textId="77777777" w:rsidR="00D72619" w:rsidRPr="00262F47" w:rsidRDefault="00D72619" w:rsidP="00D72619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13.6</w:t>
      </w:r>
      <w:r w:rsidR="00371F34">
        <w:rPr>
          <w:b w:val="0"/>
          <w:szCs w:val="24"/>
        </w:rPr>
        <w:t>:</w:t>
      </w:r>
      <w:r>
        <w:rPr>
          <w:b w:val="0"/>
          <w:szCs w:val="24"/>
        </w:rPr>
        <w:tab/>
      </w:r>
      <w:r w:rsidRPr="00D72619">
        <w:rPr>
          <w:b w:val="0"/>
          <w:szCs w:val="24"/>
        </w:rPr>
        <w:t>SAMPLE NOTICE FOR OVER-INCOME FAMILIES – 24 MONTH NOTIFICATION FOR TERMINATION ONLY OPTION</w:t>
      </w:r>
      <w:r>
        <w:rPr>
          <w:b w:val="0"/>
          <w:szCs w:val="24"/>
        </w:rPr>
        <w:tab/>
        <w:t>13-</w:t>
      </w:r>
      <w:r w:rsidR="00C63D8F">
        <w:rPr>
          <w:b w:val="0"/>
          <w:szCs w:val="24"/>
        </w:rPr>
        <w:t>56</w:t>
      </w:r>
    </w:p>
    <w:p w14:paraId="0BE206D5" w14:textId="77777777" w:rsidR="00417C0F" w:rsidRPr="00417C0F" w:rsidRDefault="00417C0F" w:rsidP="00417C0F">
      <w:pPr>
        <w:tabs>
          <w:tab w:val="left" w:pos="5310"/>
        </w:tabs>
        <w:spacing w:before="240" w:after="0"/>
        <w:jc w:val="center"/>
        <w:rPr>
          <w:b/>
        </w:rPr>
      </w:pPr>
      <w:r w:rsidRPr="00417C0F">
        <w:rPr>
          <w:b/>
        </w:rPr>
        <w:t>Chapter 14</w:t>
      </w:r>
    </w:p>
    <w:p w14:paraId="792CD41F" w14:textId="77777777" w:rsidR="00417C0F" w:rsidRPr="00417C0F" w:rsidRDefault="00417C0F" w:rsidP="00417C0F">
      <w:pPr>
        <w:spacing w:before="0" w:after="120"/>
        <w:jc w:val="center"/>
        <w:rPr>
          <w:b/>
        </w:rPr>
      </w:pPr>
      <w:r w:rsidRPr="00417C0F">
        <w:rPr>
          <w:b/>
        </w:rPr>
        <w:t>GRIEVANCES AND APPEALS</w:t>
      </w:r>
    </w:p>
    <w:p w14:paraId="47D292B0" w14:textId="77777777" w:rsidR="00417C0F" w:rsidRDefault="00417C0F" w:rsidP="00417C0F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14-1</w:t>
      </w:r>
    </w:p>
    <w:p w14:paraId="7452334A" w14:textId="77777777" w:rsidR="00E6325C" w:rsidRPr="003F5E4E" w:rsidRDefault="00E6325C" w:rsidP="003F5E4E">
      <w:pPr>
        <w:spacing w:before="240" w:after="120"/>
        <w:jc w:val="center"/>
        <w:rPr>
          <w:b/>
        </w:rPr>
      </w:pPr>
      <w:r w:rsidRPr="003F5E4E">
        <w:rPr>
          <w:b/>
        </w:rPr>
        <w:t>PART I: INFORMAL HEARINGS FOR PUBLIC HOUSING APPLICANTS</w:t>
      </w:r>
    </w:p>
    <w:p w14:paraId="1086976B" w14:textId="77777777" w:rsidR="00E6325C" w:rsidRPr="003F5E4E" w:rsidRDefault="003F5E4E" w:rsidP="003F5E4E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="00E6325C" w:rsidRPr="003F5E4E">
        <w:rPr>
          <w:b w:val="0"/>
          <w:szCs w:val="24"/>
        </w:rPr>
        <w:t>OVERVIEW</w:t>
      </w:r>
      <w:r>
        <w:rPr>
          <w:b w:val="0"/>
          <w:szCs w:val="24"/>
        </w:rPr>
        <w:tab/>
        <w:t>14-1</w:t>
      </w:r>
    </w:p>
    <w:p w14:paraId="166BAF54" w14:textId="77777777" w:rsidR="003112A6" w:rsidRPr="003F5E4E" w:rsidRDefault="003F5E4E" w:rsidP="003112A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="00E6325C" w:rsidRPr="003F5E4E">
        <w:rPr>
          <w:b w:val="0"/>
          <w:szCs w:val="24"/>
        </w:rPr>
        <w:t>INFORMAL HEARING PROCESS</w:t>
      </w:r>
      <w:r w:rsidR="00E005F9">
        <w:rPr>
          <w:b w:val="0"/>
          <w:szCs w:val="24"/>
        </w:rPr>
        <w:tab/>
        <w:t>14-2</w:t>
      </w:r>
    </w:p>
    <w:p w14:paraId="3C31D99F" w14:textId="77777777" w:rsidR="00E6325C" w:rsidRPr="003F5E4E" w:rsidRDefault="00E6325C" w:rsidP="003F5E4E">
      <w:pPr>
        <w:spacing w:before="240" w:after="120"/>
        <w:jc w:val="center"/>
        <w:rPr>
          <w:b/>
        </w:rPr>
      </w:pPr>
      <w:r w:rsidRPr="003F5E4E">
        <w:rPr>
          <w:b/>
        </w:rPr>
        <w:t>PART II: INFORMAL HEARINGS WITH REGARD TO NONCITIZENS</w:t>
      </w:r>
    </w:p>
    <w:p w14:paraId="5F7673C3" w14:textId="77777777" w:rsidR="00E6325C" w:rsidRDefault="00E6325C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72567D">
        <w:rPr>
          <w:b w:val="0"/>
          <w:szCs w:val="24"/>
        </w:rPr>
        <w:t>II.</w:t>
      </w:r>
      <w:r>
        <w:rPr>
          <w:b w:val="0"/>
          <w:szCs w:val="24"/>
        </w:rPr>
        <w:t>A</w:t>
      </w:r>
      <w:r w:rsidR="003F5E4E">
        <w:rPr>
          <w:b w:val="0"/>
          <w:szCs w:val="24"/>
        </w:rPr>
        <w:t>.</w:t>
      </w:r>
      <w:r w:rsidR="003F5E4E">
        <w:rPr>
          <w:b w:val="0"/>
          <w:szCs w:val="24"/>
        </w:rPr>
        <w:tab/>
      </w:r>
      <w:r w:rsidRPr="0072567D">
        <w:rPr>
          <w:b w:val="0"/>
          <w:szCs w:val="24"/>
        </w:rPr>
        <w:t>HEARING AND APPEAL PROVISIONS FOR NONCITIZENS</w:t>
      </w:r>
      <w:r w:rsidR="00E005F9">
        <w:rPr>
          <w:b w:val="0"/>
          <w:szCs w:val="24"/>
        </w:rPr>
        <w:tab/>
        <w:t>14-</w:t>
      </w:r>
      <w:r w:rsidR="00D74D1D">
        <w:rPr>
          <w:b w:val="0"/>
          <w:szCs w:val="24"/>
        </w:rPr>
        <w:t>7</w:t>
      </w:r>
    </w:p>
    <w:p w14:paraId="5E43F939" w14:textId="77777777" w:rsidR="00E6325C" w:rsidRPr="003F5E4E" w:rsidRDefault="00E6325C" w:rsidP="003F5E4E">
      <w:pPr>
        <w:spacing w:before="240" w:after="120"/>
        <w:jc w:val="center"/>
        <w:rPr>
          <w:b/>
        </w:rPr>
      </w:pPr>
      <w:r w:rsidRPr="003F5E4E">
        <w:rPr>
          <w:b/>
        </w:rPr>
        <w:t>PART III: GRIEVANCE PROCEDURES FOR PUBLIC HOUSING RESIDENTS</w:t>
      </w:r>
    </w:p>
    <w:p w14:paraId="70BCE36F" w14:textId="77777777" w:rsidR="00E6325C" w:rsidRPr="003F5E4E" w:rsidRDefault="00E6325C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F5E4E">
        <w:rPr>
          <w:b w:val="0"/>
          <w:szCs w:val="24"/>
        </w:rPr>
        <w:t>III.A</w:t>
      </w:r>
      <w:r w:rsidR="003F5E4E">
        <w:rPr>
          <w:b w:val="0"/>
          <w:szCs w:val="24"/>
        </w:rPr>
        <w:t>.</w:t>
      </w:r>
      <w:r w:rsidR="003F5E4E">
        <w:rPr>
          <w:b w:val="0"/>
          <w:szCs w:val="24"/>
        </w:rPr>
        <w:tab/>
      </w:r>
      <w:r w:rsidRPr="003F5E4E">
        <w:rPr>
          <w:b w:val="0"/>
          <w:szCs w:val="24"/>
        </w:rPr>
        <w:t>REQUIREMENTS</w:t>
      </w:r>
      <w:r w:rsidR="00E005F9">
        <w:rPr>
          <w:b w:val="0"/>
          <w:szCs w:val="24"/>
        </w:rPr>
        <w:tab/>
        <w:t>14-</w:t>
      </w:r>
      <w:r w:rsidR="00D74D1D">
        <w:rPr>
          <w:b w:val="0"/>
          <w:szCs w:val="24"/>
        </w:rPr>
        <w:t>11</w:t>
      </w:r>
    </w:p>
    <w:p w14:paraId="196E1077" w14:textId="77777777" w:rsidR="00E6325C" w:rsidRPr="003F5E4E" w:rsidRDefault="00E6325C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F5E4E">
        <w:rPr>
          <w:b w:val="0"/>
          <w:szCs w:val="24"/>
        </w:rPr>
        <w:t>III.</w:t>
      </w:r>
      <w:r w:rsidR="003F5E4E">
        <w:rPr>
          <w:b w:val="0"/>
          <w:szCs w:val="24"/>
        </w:rPr>
        <w:t>B.</w:t>
      </w:r>
      <w:r w:rsidR="003F5E4E">
        <w:rPr>
          <w:b w:val="0"/>
          <w:szCs w:val="24"/>
        </w:rPr>
        <w:tab/>
      </w:r>
      <w:r w:rsidRPr="003F5E4E">
        <w:rPr>
          <w:b w:val="0"/>
          <w:szCs w:val="24"/>
        </w:rPr>
        <w:t>DEFINITIONS</w:t>
      </w:r>
      <w:r w:rsidR="00E005F9">
        <w:rPr>
          <w:b w:val="0"/>
          <w:szCs w:val="24"/>
        </w:rPr>
        <w:tab/>
        <w:t>14-1</w:t>
      </w:r>
      <w:r w:rsidR="00D74D1D">
        <w:rPr>
          <w:b w:val="0"/>
          <w:szCs w:val="24"/>
        </w:rPr>
        <w:t>2</w:t>
      </w:r>
    </w:p>
    <w:p w14:paraId="2E7A5184" w14:textId="77777777" w:rsidR="00E6325C" w:rsidRPr="003F5E4E" w:rsidRDefault="00E6325C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F5E4E">
        <w:rPr>
          <w:b w:val="0"/>
          <w:szCs w:val="24"/>
        </w:rPr>
        <w:t>III.</w:t>
      </w:r>
      <w:r w:rsidR="003F5E4E">
        <w:rPr>
          <w:b w:val="0"/>
          <w:szCs w:val="24"/>
        </w:rPr>
        <w:t>C.</w:t>
      </w:r>
      <w:r w:rsidR="003F5E4E">
        <w:rPr>
          <w:b w:val="0"/>
          <w:szCs w:val="24"/>
        </w:rPr>
        <w:tab/>
      </w:r>
      <w:r w:rsidRPr="003F5E4E">
        <w:rPr>
          <w:b w:val="0"/>
          <w:szCs w:val="24"/>
        </w:rPr>
        <w:t>APPLICABILITY</w:t>
      </w:r>
      <w:r w:rsidR="00E005F9">
        <w:rPr>
          <w:b w:val="0"/>
          <w:szCs w:val="24"/>
        </w:rPr>
        <w:tab/>
        <w:t>14-1</w:t>
      </w:r>
      <w:r w:rsidR="00D74D1D">
        <w:rPr>
          <w:b w:val="0"/>
          <w:szCs w:val="24"/>
        </w:rPr>
        <w:t>3</w:t>
      </w:r>
    </w:p>
    <w:p w14:paraId="2595F5D8" w14:textId="77777777" w:rsidR="00E6325C" w:rsidRPr="003F5E4E" w:rsidRDefault="00E6325C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F5E4E">
        <w:rPr>
          <w:b w:val="0"/>
          <w:szCs w:val="24"/>
        </w:rPr>
        <w:t>III.</w:t>
      </w:r>
      <w:r w:rsidR="003F5E4E">
        <w:rPr>
          <w:b w:val="0"/>
          <w:szCs w:val="24"/>
        </w:rPr>
        <w:t>D.</w:t>
      </w:r>
      <w:r w:rsidR="003F5E4E">
        <w:rPr>
          <w:b w:val="0"/>
          <w:szCs w:val="24"/>
        </w:rPr>
        <w:tab/>
      </w:r>
      <w:r w:rsidRPr="003F5E4E">
        <w:rPr>
          <w:b w:val="0"/>
          <w:szCs w:val="24"/>
        </w:rPr>
        <w:t>INFORMAL SETTLEMENT OF GRIEVANCE</w:t>
      </w:r>
      <w:r w:rsidR="00E005F9">
        <w:rPr>
          <w:b w:val="0"/>
          <w:szCs w:val="24"/>
        </w:rPr>
        <w:tab/>
        <w:t>14-1</w:t>
      </w:r>
      <w:r w:rsidR="00D74D1D">
        <w:rPr>
          <w:b w:val="0"/>
          <w:szCs w:val="24"/>
        </w:rPr>
        <w:t>4</w:t>
      </w:r>
    </w:p>
    <w:p w14:paraId="05051E7D" w14:textId="77777777" w:rsidR="00E6325C" w:rsidRPr="003F5E4E" w:rsidRDefault="00E6325C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3F5E4E">
        <w:rPr>
          <w:b w:val="0"/>
          <w:szCs w:val="24"/>
        </w:rPr>
        <w:t>III.</w:t>
      </w:r>
      <w:r w:rsidR="003F5E4E">
        <w:rPr>
          <w:b w:val="0"/>
          <w:szCs w:val="24"/>
        </w:rPr>
        <w:t>E.</w:t>
      </w:r>
      <w:r w:rsidR="003F5E4E">
        <w:rPr>
          <w:b w:val="0"/>
          <w:szCs w:val="24"/>
        </w:rPr>
        <w:tab/>
      </w:r>
      <w:r w:rsidRPr="003F5E4E">
        <w:rPr>
          <w:b w:val="0"/>
          <w:szCs w:val="24"/>
        </w:rPr>
        <w:t>PROCEDURES TO OBTAIN A HEARING</w:t>
      </w:r>
      <w:r w:rsidR="00E005F9">
        <w:rPr>
          <w:b w:val="0"/>
          <w:szCs w:val="24"/>
        </w:rPr>
        <w:tab/>
        <w:t>14-1</w:t>
      </w:r>
      <w:r w:rsidR="00D74D1D">
        <w:rPr>
          <w:b w:val="0"/>
          <w:szCs w:val="24"/>
        </w:rPr>
        <w:t>5</w:t>
      </w:r>
    </w:p>
    <w:p w14:paraId="306F4BAC" w14:textId="77777777" w:rsidR="00E6325C" w:rsidRDefault="003F5E4E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III.F.</w:t>
      </w:r>
      <w:r>
        <w:rPr>
          <w:b w:val="0"/>
          <w:szCs w:val="24"/>
        </w:rPr>
        <w:tab/>
      </w:r>
      <w:r w:rsidR="00E6325C">
        <w:rPr>
          <w:b w:val="0"/>
          <w:szCs w:val="24"/>
        </w:rPr>
        <w:t>SELECTION OF HEARING OFFICER</w:t>
      </w:r>
      <w:r w:rsidR="00E005F9">
        <w:rPr>
          <w:b w:val="0"/>
          <w:szCs w:val="24"/>
        </w:rPr>
        <w:tab/>
        <w:t>14-1</w:t>
      </w:r>
      <w:r w:rsidR="00D74D1D">
        <w:rPr>
          <w:b w:val="0"/>
          <w:szCs w:val="24"/>
        </w:rPr>
        <w:t>7</w:t>
      </w:r>
    </w:p>
    <w:p w14:paraId="38B6CA0B" w14:textId="77777777" w:rsidR="00D74D1D" w:rsidRDefault="00D74D1D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III.G.</w:t>
      </w:r>
      <w:r>
        <w:rPr>
          <w:b w:val="0"/>
          <w:szCs w:val="24"/>
        </w:rPr>
        <w:tab/>
        <w:t>REMOTE HEARINGS</w:t>
      </w:r>
      <w:r>
        <w:rPr>
          <w:b w:val="0"/>
          <w:szCs w:val="24"/>
        </w:rPr>
        <w:tab/>
        <w:t>14-18</w:t>
      </w:r>
    </w:p>
    <w:p w14:paraId="5771E98D" w14:textId="77777777" w:rsidR="00E6325C" w:rsidRDefault="003F5E4E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D74D1D">
        <w:rPr>
          <w:b w:val="0"/>
          <w:szCs w:val="24"/>
        </w:rPr>
        <w:t>H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E6325C">
        <w:rPr>
          <w:b w:val="0"/>
          <w:szCs w:val="24"/>
        </w:rPr>
        <w:t>PROCEDURES GOVERNING THE HEARING</w:t>
      </w:r>
      <w:r w:rsidR="00E005F9">
        <w:rPr>
          <w:b w:val="0"/>
          <w:szCs w:val="24"/>
        </w:rPr>
        <w:tab/>
        <w:t>14-</w:t>
      </w:r>
      <w:r w:rsidR="00D74D1D">
        <w:rPr>
          <w:b w:val="0"/>
          <w:szCs w:val="24"/>
        </w:rPr>
        <w:t>2</w:t>
      </w:r>
      <w:r w:rsidR="0060386E">
        <w:rPr>
          <w:b w:val="0"/>
          <w:szCs w:val="24"/>
        </w:rPr>
        <w:t>1</w:t>
      </w:r>
    </w:p>
    <w:p w14:paraId="4819B318" w14:textId="77777777" w:rsidR="00E6325C" w:rsidRDefault="003F5E4E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III.</w:t>
      </w:r>
      <w:r w:rsidR="00D74D1D">
        <w:rPr>
          <w:b w:val="0"/>
          <w:szCs w:val="24"/>
        </w:rPr>
        <w:t>I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E6325C">
        <w:rPr>
          <w:b w:val="0"/>
          <w:szCs w:val="24"/>
        </w:rPr>
        <w:t>DECISION OF THE HEARING OFFICER</w:t>
      </w:r>
      <w:r w:rsidR="00E005F9">
        <w:rPr>
          <w:b w:val="0"/>
          <w:szCs w:val="24"/>
        </w:rPr>
        <w:tab/>
        <w:t>14-2</w:t>
      </w:r>
      <w:r w:rsidR="0060386E">
        <w:rPr>
          <w:b w:val="0"/>
          <w:szCs w:val="24"/>
        </w:rPr>
        <w:t>5</w:t>
      </w:r>
    </w:p>
    <w:p w14:paraId="1CF876A3" w14:textId="77777777" w:rsidR="008369AC" w:rsidRDefault="008369AC" w:rsidP="008369AC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02EC19AB" w14:textId="77777777" w:rsidR="008369AC" w:rsidRPr="008369AC" w:rsidRDefault="008369AC" w:rsidP="008369A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14-1:</w:t>
      </w:r>
      <w:r>
        <w:rPr>
          <w:b w:val="0"/>
        </w:rPr>
        <w:tab/>
        <w:t>GRIEVANCE PROCEDURE</w:t>
      </w:r>
      <w:r>
        <w:rPr>
          <w:b w:val="0"/>
        </w:rPr>
        <w:tab/>
        <w:t>14-</w:t>
      </w:r>
      <w:r w:rsidR="00C95AD6">
        <w:rPr>
          <w:b w:val="0"/>
        </w:rPr>
        <w:t>2</w:t>
      </w:r>
      <w:r w:rsidR="0060386E">
        <w:rPr>
          <w:b w:val="0"/>
        </w:rPr>
        <w:t>9</w:t>
      </w:r>
    </w:p>
    <w:p w14:paraId="36A16F6B" w14:textId="77777777" w:rsidR="00037086" w:rsidRPr="000375B2" w:rsidRDefault="00D72619" w:rsidP="00037086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</w:rPr>
        <w:br w:type="page"/>
      </w:r>
      <w:r w:rsidR="00037086" w:rsidRPr="000375B2">
        <w:rPr>
          <w:b/>
        </w:rPr>
        <w:lastRenderedPageBreak/>
        <w:t>Chapter</w:t>
      </w:r>
      <w:r w:rsidR="00037086">
        <w:rPr>
          <w:b/>
        </w:rPr>
        <w:t xml:space="preserve"> </w:t>
      </w:r>
      <w:r w:rsidR="00037086" w:rsidRPr="000375B2">
        <w:rPr>
          <w:b/>
        </w:rPr>
        <w:t>1</w:t>
      </w:r>
      <w:r w:rsidR="00037086">
        <w:rPr>
          <w:b/>
        </w:rPr>
        <w:t>5</w:t>
      </w:r>
    </w:p>
    <w:p w14:paraId="6A3C1B7C" w14:textId="77777777" w:rsidR="00037086" w:rsidRPr="000375B2" w:rsidRDefault="00037086" w:rsidP="00037086">
      <w:pPr>
        <w:spacing w:before="0" w:after="120"/>
        <w:jc w:val="center"/>
        <w:rPr>
          <w:b/>
        </w:rPr>
      </w:pPr>
      <w:r w:rsidRPr="000375B2">
        <w:rPr>
          <w:b/>
        </w:rPr>
        <w:t>PROGRAM INTEGRITY</w:t>
      </w:r>
    </w:p>
    <w:p w14:paraId="1EF75D0F" w14:textId="77777777" w:rsid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15-1</w:t>
      </w:r>
    </w:p>
    <w:p w14:paraId="12B9C957" w14:textId="77777777" w:rsidR="00037086" w:rsidRPr="00037086" w:rsidRDefault="00037086" w:rsidP="00037086">
      <w:pPr>
        <w:spacing w:before="240" w:after="120"/>
        <w:jc w:val="center"/>
        <w:rPr>
          <w:b/>
        </w:rPr>
      </w:pPr>
      <w:r w:rsidRPr="00037086">
        <w:rPr>
          <w:b/>
        </w:rPr>
        <w:t xml:space="preserve">PART I: </w:t>
      </w:r>
      <w:r>
        <w:rPr>
          <w:b/>
        </w:rPr>
        <w:t>PREVENTING, DETECTING, AND</w:t>
      </w:r>
      <w:r w:rsidRPr="00037086">
        <w:rPr>
          <w:b/>
        </w:rPr>
        <w:br/>
        <w:t>INVESTIGATING ERRORS AND PROGRAM ABUSE</w:t>
      </w:r>
    </w:p>
    <w:p w14:paraId="7C6DCD9E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I.A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PREVENTING ERRORS AND PROGRAM ABUSE</w:t>
      </w:r>
      <w:r>
        <w:rPr>
          <w:b w:val="0"/>
          <w:szCs w:val="24"/>
        </w:rPr>
        <w:tab/>
        <w:t>15-3</w:t>
      </w:r>
    </w:p>
    <w:p w14:paraId="1B761D63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 xml:space="preserve">DETECTING ERRORS AND PROGRAM ABUSE </w:t>
      </w:r>
      <w:r>
        <w:rPr>
          <w:b w:val="0"/>
          <w:szCs w:val="24"/>
        </w:rPr>
        <w:tab/>
        <w:t>15-4</w:t>
      </w:r>
    </w:p>
    <w:p w14:paraId="1D522387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I.C.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INVESTIGATING ERRORS AND PROGRAM ABUSE</w:t>
      </w:r>
      <w:r>
        <w:rPr>
          <w:b w:val="0"/>
          <w:szCs w:val="24"/>
        </w:rPr>
        <w:tab/>
        <w:t>15-5</w:t>
      </w:r>
    </w:p>
    <w:p w14:paraId="7329AD3C" w14:textId="77777777" w:rsidR="00037086" w:rsidRPr="000375B2" w:rsidRDefault="00037086" w:rsidP="00037086">
      <w:pPr>
        <w:spacing w:before="240" w:after="120"/>
        <w:jc w:val="center"/>
        <w:rPr>
          <w:b/>
        </w:rPr>
      </w:pPr>
      <w:r w:rsidRPr="000375B2">
        <w:rPr>
          <w:b/>
        </w:rPr>
        <w:t>PART II</w:t>
      </w:r>
      <w:r>
        <w:rPr>
          <w:b/>
        </w:rPr>
        <w:t xml:space="preserve">: </w:t>
      </w:r>
      <w:r w:rsidRPr="000375B2">
        <w:rPr>
          <w:b/>
        </w:rPr>
        <w:t>CORRECTIVE MEASURES AND PENALTIES</w:t>
      </w:r>
    </w:p>
    <w:p w14:paraId="20E7C3AB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II.A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UNDER OR OVERPAYMENT</w:t>
      </w:r>
      <w:r>
        <w:rPr>
          <w:b w:val="0"/>
          <w:szCs w:val="24"/>
        </w:rPr>
        <w:tab/>
        <w:t>15-7</w:t>
      </w:r>
    </w:p>
    <w:p w14:paraId="764A4E1C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II.B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FAMILY-CAUSED ERRORS AND PROGRAM ABUSE</w:t>
      </w:r>
      <w:r>
        <w:rPr>
          <w:b w:val="0"/>
          <w:szCs w:val="24"/>
        </w:rPr>
        <w:tab/>
        <w:t>15-8</w:t>
      </w:r>
    </w:p>
    <w:p w14:paraId="1BA383F5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II.C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PHA-CAUSED ERRORS OR PROGRAM ABUSE</w:t>
      </w:r>
      <w:r>
        <w:rPr>
          <w:b w:val="0"/>
          <w:szCs w:val="24"/>
        </w:rPr>
        <w:tab/>
        <w:t>15-10</w:t>
      </w:r>
    </w:p>
    <w:p w14:paraId="6B0A042D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II.D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CRIMINAL PROSECUTION</w:t>
      </w:r>
      <w:r>
        <w:rPr>
          <w:b w:val="0"/>
          <w:szCs w:val="24"/>
        </w:rPr>
        <w:tab/>
        <w:t>15-1</w:t>
      </w:r>
      <w:r w:rsidR="00322DE0">
        <w:rPr>
          <w:b w:val="0"/>
          <w:szCs w:val="24"/>
        </w:rPr>
        <w:t>2</w:t>
      </w:r>
    </w:p>
    <w:p w14:paraId="7A4F18B2" w14:textId="77777777" w:rsidR="00037086" w:rsidRPr="00037086" w:rsidRDefault="00037086" w:rsidP="00037086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037086">
        <w:rPr>
          <w:b w:val="0"/>
          <w:szCs w:val="24"/>
        </w:rPr>
        <w:t>II.E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037086">
        <w:rPr>
          <w:b w:val="0"/>
          <w:szCs w:val="24"/>
        </w:rPr>
        <w:t>FRAUD AND PROGRAM ABUSE RECOVERIES</w:t>
      </w:r>
      <w:r>
        <w:rPr>
          <w:b w:val="0"/>
          <w:szCs w:val="24"/>
        </w:rPr>
        <w:tab/>
        <w:t>15-12</w:t>
      </w:r>
    </w:p>
    <w:p w14:paraId="477369A9" w14:textId="77777777" w:rsidR="001D0663" w:rsidRPr="001D0663" w:rsidRDefault="00D72619" w:rsidP="001D0663">
      <w:pPr>
        <w:tabs>
          <w:tab w:val="left" w:pos="5310"/>
        </w:tabs>
        <w:spacing w:before="240" w:after="0"/>
        <w:jc w:val="center"/>
        <w:rPr>
          <w:b/>
        </w:rPr>
      </w:pPr>
      <w:r>
        <w:rPr>
          <w:b/>
        </w:rPr>
        <w:br w:type="page"/>
      </w:r>
      <w:r w:rsidR="001D0663" w:rsidRPr="001D0663">
        <w:rPr>
          <w:b/>
        </w:rPr>
        <w:lastRenderedPageBreak/>
        <w:t>Chapter 16</w:t>
      </w:r>
    </w:p>
    <w:p w14:paraId="31A9621F" w14:textId="77777777" w:rsidR="001D0663" w:rsidRPr="001D0663" w:rsidRDefault="001D0663" w:rsidP="001D0663">
      <w:pPr>
        <w:spacing w:before="0" w:after="120"/>
        <w:jc w:val="center"/>
        <w:rPr>
          <w:b/>
        </w:rPr>
      </w:pPr>
      <w:r w:rsidRPr="001D0663">
        <w:rPr>
          <w:b/>
        </w:rPr>
        <w:t>PROGRAM ADMINISTRATION</w:t>
      </w:r>
    </w:p>
    <w:p w14:paraId="4A25FE0D" w14:textId="77777777" w:rsid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FF1E87">
        <w:rPr>
          <w:b w:val="0"/>
          <w:szCs w:val="24"/>
        </w:rPr>
        <w:t>INTRODUCTION</w:t>
      </w:r>
      <w:r>
        <w:rPr>
          <w:b w:val="0"/>
          <w:szCs w:val="24"/>
        </w:rPr>
        <w:tab/>
        <w:t>16-1</w:t>
      </w:r>
    </w:p>
    <w:p w14:paraId="2E901ACE" w14:textId="77777777" w:rsidR="001D0663" w:rsidRPr="001D0663" w:rsidRDefault="001D0663" w:rsidP="001D0663">
      <w:pPr>
        <w:spacing w:before="240" w:after="120"/>
        <w:jc w:val="center"/>
        <w:rPr>
          <w:b/>
        </w:rPr>
      </w:pPr>
      <w:r w:rsidRPr="001D0663">
        <w:rPr>
          <w:b/>
        </w:rPr>
        <w:t>PART I: SETTING UTILITY ALLOWANCES</w:t>
      </w:r>
    </w:p>
    <w:p w14:paraId="696121C2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I.</w:t>
      </w:r>
      <w:r>
        <w:rPr>
          <w:b w:val="0"/>
          <w:szCs w:val="24"/>
        </w:rPr>
        <w:t>A.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OVERVIEW</w:t>
      </w:r>
      <w:r>
        <w:rPr>
          <w:b w:val="0"/>
          <w:szCs w:val="24"/>
        </w:rPr>
        <w:tab/>
        <w:t>16-3</w:t>
      </w:r>
    </w:p>
    <w:p w14:paraId="4E58EFE9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I.B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UTILITY ALLOWANCES</w:t>
      </w:r>
      <w:r>
        <w:rPr>
          <w:b w:val="0"/>
          <w:szCs w:val="24"/>
        </w:rPr>
        <w:tab/>
        <w:t>16-3</w:t>
      </w:r>
    </w:p>
    <w:p w14:paraId="44F88EB8" w14:textId="77777777" w:rsidR="00E6325C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SURCHARGES FOR PHA-FURNISHED UTILITIES</w:t>
      </w:r>
      <w:r>
        <w:rPr>
          <w:b w:val="0"/>
          <w:szCs w:val="24"/>
        </w:rPr>
        <w:tab/>
        <w:t>16-5</w:t>
      </w:r>
    </w:p>
    <w:p w14:paraId="0E87F0DA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I.D.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NOTICE REQUIREMENTS</w:t>
      </w:r>
      <w:r>
        <w:rPr>
          <w:b w:val="0"/>
          <w:szCs w:val="24"/>
        </w:rPr>
        <w:tab/>
        <w:t>16-5</w:t>
      </w:r>
    </w:p>
    <w:p w14:paraId="102FA407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I.E.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REASONABLE ACCOMMODATION</w:t>
      </w:r>
      <w:r w:rsidR="00391C4F">
        <w:rPr>
          <w:b w:val="0"/>
          <w:szCs w:val="24"/>
        </w:rPr>
        <w:t xml:space="preserve"> AND INDIVIDUAL RELIEF</w:t>
      </w:r>
      <w:r>
        <w:rPr>
          <w:b w:val="0"/>
          <w:szCs w:val="24"/>
        </w:rPr>
        <w:tab/>
        <w:t>16-6</w:t>
      </w:r>
    </w:p>
    <w:p w14:paraId="0EB4694D" w14:textId="77777777" w:rsidR="001D0663" w:rsidRPr="001D0663" w:rsidRDefault="001D0663" w:rsidP="001D0663">
      <w:pPr>
        <w:spacing w:before="240" w:after="120"/>
        <w:jc w:val="center"/>
        <w:rPr>
          <w:b/>
        </w:rPr>
      </w:pPr>
      <w:r w:rsidRPr="001D0663">
        <w:rPr>
          <w:b/>
        </w:rPr>
        <w:t>P</w:t>
      </w:r>
      <w:r w:rsidR="0062139D">
        <w:rPr>
          <w:b/>
        </w:rPr>
        <w:t>ART II: ESTABLISHING FLAT RENTS</w:t>
      </w:r>
    </w:p>
    <w:p w14:paraId="3A3870C3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</w:t>
      </w:r>
      <w:r>
        <w:rPr>
          <w:b w:val="0"/>
          <w:szCs w:val="24"/>
        </w:rPr>
        <w:t>I.A.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OVERVIEW</w:t>
      </w:r>
      <w:r>
        <w:rPr>
          <w:b w:val="0"/>
          <w:szCs w:val="24"/>
        </w:rPr>
        <w:tab/>
        <w:t>16-7</w:t>
      </w:r>
    </w:p>
    <w:p w14:paraId="224AAEC0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</w:t>
      </w:r>
      <w:r>
        <w:rPr>
          <w:b w:val="0"/>
          <w:szCs w:val="24"/>
        </w:rPr>
        <w:t>I.B.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FLAT RENTS</w:t>
      </w:r>
      <w:r>
        <w:rPr>
          <w:b w:val="0"/>
          <w:szCs w:val="24"/>
        </w:rPr>
        <w:tab/>
        <w:t>16-7</w:t>
      </w:r>
    </w:p>
    <w:p w14:paraId="261EC149" w14:textId="77777777" w:rsidR="001D0663" w:rsidRPr="001D0663" w:rsidRDefault="001D0663" w:rsidP="001D0663">
      <w:pPr>
        <w:spacing w:before="240" w:after="120"/>
        <w:jc w:val="center"/>
        <w:rPr>
          <w:b/>
        </w:rPr>
      </w:pPr>
      <w:r w:rsidRPr="001D0663">
        <w:rPr>
          <w:b/>
        </w:rPr>
        <w:t>PART III: FAMILY DEBTS TO THE PHA</w:t>
      </w:r>
    </w:p>
    <w:p w14:paraId="04E9D694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III.A.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OVERVIEW</w:t>
      </w:r>
      <w:r>
        <w:rPr>
          <w:b w:val="0"/>
          <w:szCs w:val="24"/>
        </w:rPr>
        <w:tab/>
        <w:t>16-</w:t>
      </w:r>
      <w:r w:rsidR="00CB21E2">
        <w:rPr>
          <w:b w:val="0"/>
          <w:szCs w:val="24"/>
        </w:rPr>
        <w:t>9</w:t>
      </w:r>
    </w:p>
    <w:p w14:paraId="19D9A311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III</w:t>
      </w:r>
      <w:r>
        <w:rPr>
          <w:b w:val="0"/>
          <w:szCs w:val="24"/>
        </w:rPr>
        <w:t>.B.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REPAYMENT POLICY</w:t>
      </w:r>
      <w:r>
        <w:rPr>
          <w:b w:val="0"/>
          <w:szCs w:val="24"/>
        </w:rPr>
        <w:tab/>
        <w:t>16-1</w:t>
      </w:r>
      <w:r w:rsidR="00CB21E2">
        <w:rPr>
          <w:b w:val="0"/>
          <w:szCs w:val="24"/>
        </w:rPr>
        <w:t>0</w:t>
      </w:r>
    </w:p>
    <w:p w14:paraId="4D517899" w14:textId="77777777" w:rsidR="001D0663" w:rsidRPr="001D0663" w:rsidRDefault="001D0663" w:rsidP="001D0663">
      <w:pPr>
        <w:spacing w:before="240" w:after="120"/>
        <w:jc w:val="center"/>
        <w:rPr>
          <w:b/>
        </w:rPr>
      </w:pPr>
      <w:r w:rsidRPr="001D0663">
        <w:rPr>
          <w:b/>
        </w:rPr>
        <w:t>PART IV: PUBLIC HOUSING ASSESSMENT SYSTEM (PHAS)</w:t>
      </w:r>
    </w:p>
    <w:p w14:paraId="498C72FA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</w:t>
      </w:r>
      <w:r>
        <w:rPr>
          <w:b w:val="0"/>
          <w:szCs w:val="24"/>
        </w:rPr>
        <w:t>V.A.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OVERVIEW</w:t>
      </w:r>
      <w:r>
        <w:rPr>
          <w:b w:val="0"/>
          <w:szCs w:val="24"/>
        </w:rPr>
        <w:tab/>
        <w:t>16-1</w:t>
      </w:r>
      <w:r w:rsidR="00CB21E2">
        <w:rPr>
          <w:b w:val="0"/>
          <w:szCs w:val="24"/>
        </w:rPr>
        <w:t>3</w:t>
      </w:r>
    </w:p>
    <w:p w14:paraId="2C23C227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IV.B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PHAS INDICATORS</w:t>
      </w:r>
      <w:r>
        <w:rPr>
          <w:b w:val="0"/>
          <w:szCs w:val="24"/>
        </w:rPr>
        <w:tab/>
        <w:t>16-1</w:t>
      </w:r>
      <w:r w:rsidR="00CB21E2">
        <w:rPr>
          <w:b w:val="0"/>
          <w:szCs w:val="24"/>
        </w:rPr>
        <w:t>3</w:t>
      </w:r>
    </w:p>
    <w:p w14:paraId="72DC2A22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IV.C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PHAS SCORING</w:t>
      </w:r>
      <w:r>
        <w:rPr>
          <w:b w:val="0"/>
          <w:szCs w:val="24"/>
        </w:rPr>
        <w:tab/>
        <w:t>16-1</w:t>
      </w:r>
      <w:r w:rsidR="00CB21E2">
        <w:rPr>
          <w:b w:val="0"/>
          <w:szCs w:val="24"/>
        </w:rPr>
        <w:t>5</w:t>
      </w:r>
    </w:p>
    <w:p w14:paraId="03493DA3" w14:textId="77777777" w:rsidR="001D0663" w:rsidRPr="001D0663" w:rsidRDefault="001D0663" w:rsidP="001D0663">
      <w:pPr>
        <w:spacing w:before="240" w:after="120"/>
        <w:jc w:val="center"/>
        <w:rPr>
          <w:b/>
        </w:rPr>
      </w:pPr>
      <w:r w:rsidRPr="001D0663">
        <w:rPr>
          <w:b/>
        </w:rPr>
        <w:t>PART V: RECORD KEEPING</w:t>
      </w:r>
    </w:p>
    <w:p w14:paraId="2BCE3D41" w14:textId="77777777" w:rsidR="001D0663" w:rsidRP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V</w:t>
      </w:r>
      <w:r>
        <w:rPr>
          <w:b w:val="0"/>
          <w:szCs w:val="24"/>
        </w:rPr>
        <w:t>.A.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OVERVIEW</w:t>
      </w:r>
      <w:r>
        <w:rPr>
          <w:b w:val="0"/>
          <w:szCs w:val="24"/>
        </w:rPr>
        <w:tab/>
        <w:t>16-1</w:t>
      </w:r>
      <w:r w:rsidR="00CB21E2">
        <w:rPr>
          <w:b w:val="0"/>
          <w:szCs w:val="24"/>
        </w:rPr>
        <w:t>7</w:t>
      </w:r>
    </w:p>
    <w:p w14:paraId="2210B272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V.B.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RECORD RETENTION</w:t>
      </w:r>
      <w:r>
        <w:rPr>
          <w:b w:val="0"/>
          <w:szCs w:val="24"/>
        </w:rPr>
        <w:tab/>
        <w:t>16-1</w:t>
      </w:r>
      <w:r w:rsidR="00CB21E2">
        <w:rPr>
          <w:b w:val="0"/>
          <w:szCs w:val="24"/>
        </w:rPr>
        <w:t>7</w:t>
      </w:r>
    </w:p>
    <w:p w14:paraId="759A82FF" w14:textId="77777777" w:rsidR="001D0663" w:rsidRPr="001D0663" w:rsidRDefault="001D0663" w:rsidP="00E6325C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V.C.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RECORDS MANAGEMENT</w:t>
      </w:r>
      <w:r>
        <w:rPr>
          <w:b w:val="0"/>
          <w:szCs w:val="24"/>
        </w:rPr>
        <w:tab/>
        <w:t>16-</w:t>
      </w:r>
      <w:r w:rsidR="00CB21E2">
        <w:rPr>
          <w:b w:val="0"/>
          <w:szCs w:val="24"/>
        </w:rPr>
        <w:t>18</w:t>
      </w:r>
    </w:p>
    <w:p w14:paraId="43A06AB2" w14:textId="77777777" w:rsidR="001D0663" w:rsidRPr="001D0663" w:rsidRDefault="001D0663" w:rsidP="001D0663">
      <w:pPr>
        <w:spacing w:before="240" w:after="120"/>
        <w:jc w:val="center"/>
        <w:rPr>
          <w:b/>
        </w:rPr>
      </w:pPr>
      <w:r w:rsidRPr="001D0663">
        <w:rPr>
          <w:b/>
        </w:rPr>
        <w:t xml:space="preserve">PART VI: REPORTING REQUIREMENTS FOR CHILDREN WITH </w:t>
      </w:r>
      <w:r w:rsidR="0054473B">
        <w:rPr>
          <w:b/>
        </w:rPr>
        <w:t>ELEVATED </w:t>
      </w:r>
      <w:r w:rsidRPr="001D0663">
        <w:rPr>
          <w:b/>
        </w:rPr>
        <w:t>BLOOD LEAD LEVEL</w:t>
      </w:r>
    </w:p>
    <w:p w14:paraId="7C2A0474" w14:textId="77777777" w:rsidR="001D0663" w:rsidRDefault="001D0663" w:rsidP="001D0663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VI.A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1D0663">
        <w:rPr>
          <w:b w:val="0"/>
          <w:szCs w:val="24"/>
        </w:rPr>
        <w:t>REPORTING REQUIREMENTS</w:t>
      </w:r>
      <w:r>
        <w:rPr>
          <w:b w:val="0"/>
          <w:szCs w:val="24"/>
        </w:rPr>
        <w:tab/>
        <w:t>16-2</w:t>
      </w:r>
      <w:r w:rsidR="00CB21E2">
        <w:rPr>
          <w:b w:val="0"/>
          <w:szCs w:val="24"/>
        </w:rPr>
        <w:t>1</w:t>
      </w:r>
    </w:p>
    <w:p w14:paraId="72F9D584" w14:textId="77777777" w:rsidR="007448D8" w:rsidRPr="007448D8" w:rsidRDefault="000C13E8" w:rsidP="007448D8">
      <w:pPr>
        <w:spacing w:before="240" w:after="120"/>
        <w:jc w:val="center"/>
        <w:rPr>
          <w:b/>
        </w:rPr>
      </w:pPr>
      <w:r>
        <w:rPr>
          <w:b/>
        </w:rPr>
        <w:br w:type="page"/>
      </w:r>
      <w:r w:rsidR="007448D8" w:rsidRPr="007448D8">
        <w:rPr>
          <w:b/>
        </w:rPr>
        <w:lastRenderedPageBreak/>
        <w:t xml:space="preserve">PART VII: </w:t>
      </w:r>
      <w:r w:rsidR="007448D8">
        <w:rPr>
          <w:b/>
        </w:rPr>
        <w:t>VIOLENCE AGAINST</w:t>
      </w:r>
      <w:r w:rsidR="00270810">
        <w:rPr>
          <w:b/>
        </w:rPr>
        <w:t xml:space="preserve"> </w:t>
      </w:r>
      <w:r w:rsidR="007448D8" w:rsidRPr="007448D8">
        <w:rPr>
          <w:b/>
        </w:rPr>
        <w:t>WOMEN ACT (VAWA)</w:t>
      </w:r>
      <w:r w:rsidR="00270810">
        <w:rPr>
          <w:b/>
        </w:rPr>
        <w:t xml:space="preserve">: NOTIFICATION, DOCUMENTATION, </w:t>
      </w:r>
      <w:r w:rsidR="005417B7">
        <w:rPr>
          <w:b/>
        </w:rPr>
        <w:t xml:space="preserve">AND </w:t>
      </w:r>
      <w:r w:rsidR="00270810">
        <w:rPr>
          <w:b/>
        </w:rPr>
        <w:t>CONFIDENTIALITY</w:t>
      </w:r>
    </w:p>
    <w:p w14:paraId="7581210F" w14:textId="77777777" w:rsidR="000C13E8" w:rsidRDefault="000C13E8" w:rsidP="007448D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V</w:t>
      </w:r>
      <w:r>
        <w:rPr>
          <w:b w:val="0"/>
          <w:szCs w:val="24"/>
        </w:rPr>
        <w:t>I</w:t>
      </w:r>
      <w:r w:rsidRPr="001D0663">
        <w:rPr>
          <w:b w:val="0"/>
          <w:szCs w:val="24"/>
        </w:rPr>
        <w:t>I.A</w:t>
      </w:r>
      <w:r>
        <w:rPr>
          <w:b w:val="0"/>
          <w:szCs w:val="24"/>
        </w:rPr>
        <w:t>.</w:t>
      </w:r>
      <w:r w:rsidR="004A2FEB">
        <w:rPr>
          <w:b w:val="0"/>
          <w:szCs w:val="24"/>
        </w:rPr>
        <w:tab/>
      </w:r>
      <w:r>
        <w:rPr>
          <w:b w:val="0"/>
          <w:szCs w:val="24"/>
        </w:rPr>
        <w:t>OVERVIEW</w:t>
      </w:r>
      <w:r>
        <w:rPr>
          <w:b w:val="0"/>
          <w:szCs w:val="24"/>
        </w:rPr>
        <w:tab/>
        <w:t>16-2</w:t>
      </w:r>
      <w:r w:rsidR="00946315">
        <w:rPr>
          <w:b w:val="0"/>
          <w:szCs w:val="24"/>
        </w:rPr>
        <w:t>3</w:t>
      </w:r>
    </w:p>
    <w:p w14:paraId="75DE433E" w14:textId="77777777" w:rsidR="000C13E8" w:rsidRDefault="000C13E8" w:rsidP="007448D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V</w:t>
      </w:r>
      <w:r>
        <w:rPr>
          <w:b w:val="0"/>
          <w:szCs w:val="24"/>
        </w:rPr>
        <w:t>I</w:t>
      </w:r>
      <w:r w:rsidRPr="001D0663">
        <w:rPr>
          <w:b w:val="0"/>
          <w:szCs w:val="24"/>
        </w:rPr>
        <w:t>I.</w:t>
      </w:r>
      <w:r>
        <w:rPr>
          <w:b w:val="0"/>
          <w:szCs w:val="24"/>
        </w:rPr>
        <w:t>B.</w:t>
      </w:r>
      <w:r w:rsidR="004A2FEB">
        <w:rPr>
          <w:b w:val="0"/>
          <w:szCs w:val="24"/>
        </w:rPr>
        <w:tab/>
      </w:r>
      <w:r w:rsidR="00CA1595">
        <w:rPr>
          <w:b w:val="0"/>
          <w:szCs w:val="24"/>
        </w:rPr>
        <w:t>DEFINITIONS</w:t>
      </w:r>
      <w:r>
        <w:rPr>
          <w:b w:val="0"/>
          <w:szCs w:val="24"/>
        </w:rPr>
        <w:tab/>
        <w:t>16-2</w:t>
      </w:r>
      <w:r w:rsidR="00946315">
        <w:rPr>
          <w:b w:val="0"/>
          <w:szCs w:val="24"/>
        </w:rPr>
        <w:t>3</w:t>
      </w:r>
    </w:p>
    <w:p w14:paraId="6AC69908" w14:textId="77777777" w:rsidR="007448D8" w:rsidRDefault="007448D8" w:rsidP="007448D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V</w:t>
      </w:r>
      <w:r>
        <w:rPr>
          <w:b w:val="0"/>
          <w:szCs w:val="24"/>
        </w:rPr>
        <w:t>I</w:t>
      </w:r>
      <w:r w:rsidRPr="001D0663">
        <w:rPr>
          <w:b w:val="0"/>
          <w:szCs w:val="24"/>
        </w:rPr>
        <w:t>I.</w:t>
      </w:r>
      <w:r w:rsidR="004A2FEB">
        <w:rPr>
          <w:b w:val="0"/>
          <w:szCs w:val="24"/>
        </w:rPr>
        <w:t>C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Pr="007448D8">
        <w:rPr>
          <w:b w:val="0"/>
          <w:szCs w:val="24"/>
        </w:rPr>
        <w:t>NOTIFICATION</w:t>
      </w:r>
      <w:r>
        <w:rPr>
          <w:b w:val="0"/>
          <w:szCs w:val="24"/>
        </w:rPr>
        <w:tab/>
        <w:t>16-2</w:t>
      </w:r>
      <w:r w:rsidR="00463855">
        <w:rPr>
          <w:b w:val="0"/>
          <w:szCs w:val="24"/>
        </w:rPr>
        <w:t>5</w:t>
      </w:r>
    </w:p>
    <w:p w14:paraId="5FE9BD51" w14:textId="77777777" w:rsidR="007448D8" w:rsidRDefault="007448D8" w:rsidP="007448D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 w:rsidRPr="001D0663">
        <w:rPr>
          <w:b w:val="0"/>
          <w:szCs w:val="24"/>
        </w:rPr>
        <w:t>V</w:t>
      </w:r>
      <w:r>
        <w:rPr>
          <w:b w:val="0"/>
          <w:szCs w:val="24"/>
        </w:rPr>
        <w:t>I</w:t>
      </w:r>
      <w:r w:rsidRPr="001D0663">
        <w:rPr>
          <w:b w:val="0"/>
          <w:szCs w:val="24"/>
        </w:rPr>
        <w:t>I.</w:t>
      </w:r>
      <w:r w:rsidR="004A2FEB">
        <w:rPr>
          <w:b w:val="0"/>
          <w:szCs w:val="24"/>
        </w:rPr>
        <w:t>D</w:t>
      </w:r>
      <w:r>
        <w:rPr>
          <w:b w:val="0"/>
          <w:szCs w:val="24"/>
        </w:rPr>
        <w:t>.</w:t>
      </w:r>
      <w:r>
        <w:rPr>
          <w:b w:val="0"/>
          <w:szCs w:val="24"/>
        </w:rPr>
        <w:tab/>
      </w:r>
      <w:r w:rsidR="00CA1595">
        <w:rPr>
          <w:b w:val="0"/>
          <w:szCs w:val="24"/>
        </w:rPr>
        <w:t>DOCUMENTATION</w:t>
      </w:r>
      <w:r w:rsidR="00CA1595">
        <w:rPr>
          <w:b w:val="0"/>
          <w:szCs w:val="24"/>
        </w:rPr>
        <w:tab/>
        <w:t>16-2</w:t>
      </w:r>
      <w:r w:rsidR="00463855">
        <w:rPr>
          <w:b w:val="0"/>
          <w:szCs w:val="24"/>
        </w:rPr>
        <w:t>7</w:t>
      </w:r>
    </w:p>
    <w:p w14:paraId="2510BE8B" w14:textId="77777777" w:rsidR="00CA1595" w:rsidRDefault="00946315" w:rsidP="007448D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  <w:szCs w:val="24"/>
        </w:rPr>
      </w:pPr>
      <w:r>
        <w:rPr>
          <w:b w:val="0"/>
          <w:szCs w:val="24"/>
        </w:rPr>
        <w:t>VII.E.</w:t>
      </w:r>
      <w:r>
        <w:rPr>
          <w:b w:val="0"/>
          <w:szCs w:val="24"/>
        </w:rPr>
        <w:tab/>
        <w:t>CONFIDENTIALITY</w:t>
      </w:r>
      <w:r>
        <w:rPr>
          <w:b w:val="0"/>
          <w:szCs w:val="24"/>
        </w:rPr>
        <w:tab/>
        <w:t>16-2</w:t>
      </w:r>
      <w:r w:rsidR="00463855">
        <w:rPr>
          <w:b w:val="0"/>
          <w:szCs w:val="24"/>
        </w:rPr>
        <w:t>9</w:t>
      </w:r>
    </w:p>
    <w:p w14:paraId="0E6AA67A" w14:textId="77777777" w:rsidR="000C13E8" w:rsidRDefault="000C13E8" w:rsidP="000C13E8">
      <w:pPr>
        <w:spacing w:before="240" w:after="120"/>
        <w:jc w:val="center"/>
        <w:rPr>
          <w:b/>
        </w:rPr>
      </w:pPr>
      <w:r>
        <w:rPr>
          <w:b/>
        </w:rPr>
        <w:t>EXHIBITS</w:t>
      </w:r>
    </w:p>
    <w:p w14:paraId="2C8150D7" w14:textId="77777777" w:rsidR="000C13E8" w:rsidRDefault="000C13E8" w:rsidP="000C13E8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16-1:</w:t>
      </w:r>
      <w:r>
        <w:rPr>
          <w:b w:val="0"/>
        </w:rPr>
        <w:tab/>
      </w:r>
      <w:r w:rsidR="00064292" w:rsidRPr="00064292">
        <w:rPr>
          <w:b w:val="0"/>
        </w:rPr>
        <w:t xml:space="preserve">SAMPLE NOTICE OF OCCUPANCY RIGHTS UNDER THE </w:t>
      </w:r>
      <w:r w:rsidR="00064292">
        <w:rPr>
          <w:b w:val="0"/>
        </w:rPr>
        <w:br/>
      </w:r>
      <w:r w:rsidR="00064292" w:rsidRPr="00064292">
        <w:rPr>
          <w:b w:val="0"/>
        </w:rPr>
        <w:t>VIOLENCE AGAINST WOMEN ACT, FORM HUD-5380</w:t>
      </w:r>
      <w:r>
        <w:rPr>
          <w:b w:val="0"/>
        </w:rPr>
        <w:tab/>
      </w:r>
      <w:r w:rsidR="0092417A">
        <w:rPr>
          <w:b w:val="0"/>
        </w:rPr>
        <w:t>16</w:t>
      </w:r>
      <w:r>
        <w:rPr>
          <w:b w:val="0"/>
        </w:rPr>
        <w:t>-</w:t>
      </w:r>
      <w:r w:rsidR="00463855">
        <w:rPr>
          <w:b w:val="0"/>
        </w:rPr>
        <w:t>31</w:t>
      </w:r>
    </w:p>
    <w:p w14:paraId="78071C9F" w14:textId="77777777" w:rsidR="00064292" w:rsidRDefault="00064292" w:rsidP="0006429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16-2:</w:t>
      </w:r>
      <w:r>
        <w:rPr>
          <w:b w:val="0"/>
        </w:rPr>
        <w:tab/>
      </w:r>
      <w:r w:rsidRPr="00064292">
        <w:rPr>
          <w:b w:val="0"/>
        </w:rPr>
        <w:t xml:space="preserve">CERTIFICATION OF DOMESTIC VIOLENCE, DATING </w:t>
      </w:r>
      <w:r>
        <w:rPr>
          <w:b w:val="0"/>
        </w:rPr>
        <w:br/>
      </w:r>
      <w:r w:rsidRPr="00064292">
        <w:rPr>
          <w:b w:val="0"/>
        </w:rPr>
        <w:t xml:space="preserve">VIOLENCE, SEXUAL ASSAULT, OR STALKING AND </w:t>
      </w:r>
      <w:r>
        <w:rPr>
          <w:b w:val="0"/>
        </w:rPr>
        <w:br/>
      </w:r>
      <w:r w:rsidRPr="00064292">
        <w:rPr>
          <w:b w:val="0"/>
        </w:rPr>
        <w:t>ALTERNATE DOCUMENTATION, FORM HUD-5382</w:t>
      </w:r>
      <w:r>
        <w:rPr>
          <w:b w:val="0"/>
        </w:rPr>
        <w:tab/>
        <w:t>16-3</w:t>
      </w:r>
      <w:r w:rsidR="00463855">
        <w:rPr>
          <w:b w:val="0"/>
        </w:rPr>
        <w:t>7</w:t>
      </w:r>
    </w:p>
    <w:p w14:paraId="43E1FBC5" w14:textId="77777777" w:rsidR="00064292" w:rsidRDefault="00064292" w:rsidP="0006429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16-3</w:t>
      </w:r>
      <w:r>
        <w:rPr>
          <w:b w:val="0"/>
        </w:rPr>
        <w:tab/>
      </w:r>
      <w:r w:rsidRPr="00064292">
        <w:rPr>
          <w:b w:val="0"/>
        </w:rPr>
        <w:t xml:space="preserve">EMERGENCY TRANSFER PLAN FOR VICTIMS OF </w:t>
      </w:r>
      <w:r>
        <w:rPr>
          <w:b w:val="0"/>
        </w:rPr>
        <w:br/>
      </w:r>
      <w:r w:rsidRPr="00064292">
        <w:rPr>
          <w:b w:val="0"/>
        </w:rPr>
        <w:t xml:space="preserve">DOMESTIC VIOLENCE, DATING VIOLENCE, SEXUAL ASSAULT, </w:t>
      </w:r>
      <w:r>
        <w:rPr>
          <w:b w:val="0"/>
        </w:rPr>
        <w:br/>
      </w:r>
      <w:r w:rsidRPr="00064292">
        <w:rPr>
          <w:b w:val="0"/>
        </w:rPr>
        <w:t>OR STALKING</w:t>
      </w:r>
      <w:r>
        <w:rPr>
          <w:b w:val="0"/>
        </w:rPr>
        <w:tab/>
        <w:t>16-3</w:t>
      </w:r>
      <w:r w:rsidR="00463855">
        <w:rPr>
          <w:b w:val="0"/>
        </w:rPr>
        <w:t>9</w:t>
      </w:r>
    </w:p>
    <w:p w14:paraId="4F847FB8" w14:textId="77777777" w:rsidR="00064292" w:rsidRDefault="00064292" w:rsidP="00064292">
      <w:pPr>
        <w:pStyle w:val="Title"/>
        <w:keepNext w:val="0"/>
        <w:tabs>
          <w:tab w:val="clear" w:pos="532"/>
          <w:tab w:val="clear" w:pos="720"/>
          <w:tab w:val="clear" w:pos="2160"/>
          <w:tab w:val="clear" w:pos="5760"/>
          <w:tab w:val="clear" w:pos="7200"/>
          <w:tab w:val="clear" w:pos="7920"/>
          <w:tab w:val="clear" w:pos="8640"/>
          <w:tab w:val="right" w:leader="dot" w:pos="9360"/>
        </w:tabs>
        <w:spacing w:before="0" w:after="0"/>
        <w:ind w:left="720" w:hanging="720"/>
        <w:jc w:val="left"/>
        <w:rPr>
          <w:b w:val="0"/>
        </w:rPr>
      </w:pPr>
      <w:r>
        <w:rPr>
          <w:b w:val="0"/>
        </w:rPr>
        <w:t>16-4</w:t>
      </w:r>
      <w:r>
        <w:rPr>
          <w:b w:val="0"/>
        </w:rPr>
        <w:tab/>
      </w:r>
      <w:r w:rsidRPr="00064292">
        <w:rPr>
          <w:b w:val="0"/>
        </w:rPr>
        <w:t xml:space="preserve">EMERGENCY TRANSFER REQUEST FOR CERTAIN VICTIMS </w:t>
      </w:r>
      <w:r>
        <w:rPr>
          <w:b w:val="0"/>
        </w:rPr>
        <w:br/>
      </w:r>
      <w:r w:rsidRPr="00064292">
        <w:rPr>
          <w:b w:val="0"/>
        </w:rPr>
        <w:t xml:space="preserve">OF DOMESTIC VIOLENCE, DATING VIOLENCE, SEXUAL ASSAULT, </w:t>
      </w:r>
      <w:r>
        <w:rPr>
          <w:b w:val="0"/>
        </w:rPr>
        <w:br/>
      </w:r>
      <w:r w:rsidRPr="00064292">
        <w:rPr>
          <w:b w:val="0"/>
        </w:rPr>
        <w:t>OR STALKING, FORM HUD-5383</w:t>
      </w:r>
      <w:r>
        <w:rPr>
          <w:b w:val="0"/>
        </w:rPr>
        <w:tab/>
        <w:t>16-4</w:t>
      </w:r>
      <w:r w:rsidR="00463855">
        <w:rPr>
          <w:b w:val="0"/>
        </w:rPr>
        <w:t>3</w:t>
      </w:r>
    </w:p>
    <w:p w14:paraId="292496CD" w14:textId="77777777" w:rsidR="00184D12" w:rsidRDefault="00A54360" w:rsidP="00FF558E">
      <w:pPr>
        <w:spacing w:before="240" w:after="120"/>
        <w:rPr>
          <w:b/>
        </w:rPr>
      </w:pPr>
      <w:r>
        <w:rPr>
          <w:b/>
        </w:rPr>
        <w:t>GLOSSARY</w:t>
      </w:r>
    </w:p>
    <w:p w14:paraId="7BBA11F5" w14:textId="77777777" w:rsidR="001D0663" w:rsidRPr="00A54360" w:rsidRDefault="00A54360" w:rsidP="00FF558E">
      <w:pPr>
        <w:spacing w:before="240" w:after="120"/>
        <w:rPr>
          <w:b/>
        </w:rPr>
      </w:pPr>
      <w:r w:rsidRPr="00A54360">
        <w:rPr>
          <w:b/>
        </w:rPr>
        <w:t>HOTMA 102/104 Appendix to the ACOP</w:t>
      </w:r>
    </w:p>
    <w:sectPr w:rsidR="001D0663" w:rsidRPr="00A54360" w:rsidSect="007E6F2F">
      <w:headerReference w:type="default" r:id="rId7"/>
      <w:footerReference w:type="default" r:id="rId8"/>
      <w:pgSz w:w="12240" w:h="15840" w:code="1"/>
      <w:pgMar w:top="1440" w:right="1440" w:bottom="1440" w:left="1440" w:header="108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82375" w14:textId="77777777" w:rsidR="004B57D8" w:rsidRDefault="004B57D8">
      <w:r>
        <w:separator/>
      </w:r>
    </w:p>
  </w:endnote>
  <w:endnote w:type="continuationSeparator" w:id="0">
    <w:p w14:paraId="2F9E464A" w14:textId="77777777" w:rsidR="004B57D8" w:rsidRDefault="004B5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New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6BF1" w14:textId="77777777" w:rsidR="00E6325C" w:rsidRDefault="00C320B5" w:rsidP="00032958">
    <w:pPr>
      <w:pStyle w:val="Footer"/>
      <w:framePr w:wrap="around" w:vAnchor="text" w:hAnchor="page" w:xAlign="center" w:y="1"/>
      <w:spacing w:after="0"/>
      <w:rPr>
        <w:rFonts w:ascii="Times New Roman" w:hAnsi="Times New Roman"/>
        <w:b w:val="0"/>
        <w:sz w:val="24"/>
      </w:rPr>
    </w:pPr>
    <w:r>
      <w:rPr>
        <w:rFonts w:ascii="Times New Roman" w:hAnsi="Times New Roman"/>
        <w:b w:val="0"/>
        <w:sz w:val="24"/>
      </w:rPr>
      <w:t>TOC</w:t>
    </w:r>
    <w:r w:rsidR="00E6325C">
      <w:rPr>
        <w:rFonts w:ascii="Times New Roman" w:hAnsi="Times New Roman"/>
        <w:b w:val="0"/>
        <w:sz w:val="24"/>
      </w:rPr>
      <w:t>-</w:t>
    </w:r>
    <w:r w:rsidR="00E6325C">
      <w:rPr>
        <w:rFonts w:ascii="Times New Roman" w:hAnsi="Times New Roman"/>
        <w:b w:val="0"/>
        <w:sz w:val="24"/>
      </w:rPr>
      <w:fldChar w:fldCharType="begin"/>
    </w:r>
    <w:r w:rsidR="00E6325C">
      <w:rPr>
        <w:rFonts w:ascii="Times New Roman" w:hAnsi="Times New Roman"/>
        <w:b w:val="0"/>
        <w:sz w:val="24"/>
      </w:rPr>
      <w:instrText xml:space="preserve">page  </w:instrText>
    </w:r>
    <w:r w:rsidR="00E6325C">
      <w:rPr>
        <w:rFonts w:ascii="Times New Roman" w:hAnsi="Times New Roman"/>
        <w:b w:val="0"/>
        <w:sz w:val="24"/>
      </w:rPr>
      <w:fldChar w:fldCharType="separate"/>
    </w:r>
    <w:r w:rsidR="00146F94">
      <w:rPr>
        <w:rFonts w:ascii="Times New Roman" w:hAnsi="Times New Roman"/>
        <w:b w:val="0"/>
        <w:noProof/>
        <w:sz w:val="24"/>
      </w:rPr>
      <w:t>16</w:t>
    </w:r>
    <w:r w:rsidR="00E6325C">
      <w:rPr>
        <w:rFonts w:ascii="Times New Roman" w:hAnsi="Times New Roman"/>
        <w:b w:val="0"/>
        <w:sz w:val="24"/>
      </w:rPr>
      <w:fldChar w:fldCharType="end"/>
    </w:r>
  </w:p>
  <w:p w14:paraId="62E8EEE4" w14:textId="77777777" w:rsidR="00E6325C" w:rsidRDefault="00E6325C">
    <w:pPr>
      <w:pStyle w:val="Footer"/>
      <w:tabs>
        <w:tab w:val="clear" w:pos="4320"/>
        <w:tab w:val="clear" w:pos="8640"/>
        <w:tab w:val="center" w:pos="4680"/>
        <w:tab w:val="right" w:pos="9360"/>
      </w:tabs>
      <w:spacing w:after="0"/>
      <w:rPr>
        <w:rFonts w:ascii="Times New Roman" w:hAnsi="Times New Roman"/>
        <w:b w:val="0"/>
      </w:rPr>
    </w:pPr>
    <w:r w:rsidRPr="00796C25">
      <w:rPr>
        <w:szCs w:val="18"/>
      </w:rPr>
      <w:t>©</w:t>
    </w:r>
    <w:r>
      <w:rPr>
        <w:rFonts w:ascii="Times New Roman" w:hAnsi="Times New Roman"/>
        <w:b w:val="0"/>
      </w:rPr>
      <w:t xml:space="preserve"> Copyright </w:t>
    </w:r>
    <w:r w:rsidR="00FB3007">
      <w:rPr>
        <w:rFonts w:ascii="Times New Roman" w:hAnsi="Times New Roman"/>
        <w:b w:val="0"/>
      </w:rPr>
      <w:t>20</w:t>
    </w:r>
    <w:r w:rsidR="00E35491">
      <w:rPr>
        <w:rFonts w:ascii="Times New Roman" w:hAnsi="Times New Roman"/>
        <w:b w:val="0"/>
      </w:rPr>
      <w:t>2</w:t>
    </w:r>
    <w:r w:rsidR="00C3726A">
      <w:rPr>
        <w:rFonts w:ascii="Times New Roman" w:hAnsi="Times New Roman"/>
        <w:b w:val="0"/>
      </w:rPr>
      <w:t>4</w:t>
    </w:r>
    <w:r w:rsidR="00AA2B59">
      <w:rPr>
        <w:rFonts w:ascii="Times New Roman" w:hAnsi="Times New Roman"/>
        <w:b w:val="0"/>
      </w:rPr>
      <w:t xml:space="preserve"> </w:t>
    </w:r>
    <w:r>
      <w:rPr>
        <w:rFonts w:ascii="Times New Roman" w:hAnsi="Times New Roman"/>
        <w:b w:val="0"/>
      </w:rPr>
      <w:t>Nan McKay &amp; Associates</w:t>
    </w:r>
    <w:r>
      <w:rPr>
        <w:rFonts w:ascii="Times New Roman" w:hAnsi="Times New Roman"/>
        <w:b w:val="0"/>
      </w:rPr>
      <w:tab/>
    </w:r>
    <w:r>
      <w:rPr>
        <w:rFonts w:ascii="Times New Roman" w:hAnsi="Times New Roman"/>
        <w:b w:val="0"/>
      </w:rPr>
      <w:tab/>
      <w:t xml:space="preserve">ACOP </w:t>
    </w:r>
    <w:r w:rsidR="00EA2CC9">
      <w:rPr>
        <w:rFonts w:ascii="Times New Roman" w:hAnsi="Times New Roman"/>
        <w:b w:val="0"/>
      </w:rPr>
      <w:t>11</w:t>
    </w:r>
    <w:r w:rsidR="003B6C61">
      <w:rPr>
        <w:rFonts w:ascii="Times New Roman" w:hAnsi="Times New Roman"/>
        <w:b w:val="0"/>
      </w:rPr>
      <w:t>/1/2</w:t>
    </w:r>
    <w:r w:rsidR="00C3726A">
      <w:rPr>
        <w:rFonts w:ascii="Times New Roman" w:hAnsi="Times New Roman"/>
        <w:b w:val="0"/>
      </w:rPr>
      <w:t>4</w:t>
    </w:r>
  </w:p>
  <w:p w14:paraId="1D2181B6" w14:textId="77777777" w:rsidR="00E6325C" w:rsidRDefault="00E6325C">
    <w:pPr>
      <w:tabs>
        <w:tab w:val="right" w:pos="9360"/>
      </w:tabs>
      <w:spacing w:before="0" w:after="0"/>
      <w:rPr>
        <w:sz w:val="18"/>
      </w:rPr>
    </w:pPr>
    <w:r>
      <w:rPr>
        <w:sz w:val="18"/>
      </w:rPr>
      <w:t>Unlimited copies may be made for internal use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38549" w14:textId="77777777" w:rsidR="004B57D8" w:rsidRDefault="004B57D8">
      <w:r>
        <w:separator/>
      </w:r>
    </w:p>
  </w:footnote>
  <w:footnote w:type="continuationSeparator" w:id="0">
    <w:p w14:paraId="439E5221" w14:textId="77777777" w:rsidR="004B57D8" w:rsidRDefault="004B5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991C8" w14:textId="77777777" w:rsidR="00E6325C" w:rsidRPr="00EB712D" w:rsidRDefault="00E6325C" w:rsidP="00EB712D">
    <w:pPr>
      <w:pStyle w:val="Header"/>
      <w:spacing w:before="0" w:after="0"/>
      <w:jc w:val="center"/>
      <w:rPr>
        <w:b/>
        <w:szCs w:val="24"/>
      </w:rPr>
    </w:pPr>
    <w:r w:rsidRPr="00EB712D">
      <w:rPr>
        <w:b/>
        <w:szCs w:val="24"/>
      </w:rPr>
      <w:t>Table of Contents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  <w:rPr>
        <w:b w:val="0"/>
        <w:i w:val="0"/>
      </w:rPr>
    </w:lvl>
    <w:lvl w:ilvl="1">
      <w:start w:val="1"/>
      <w:numFmt w:val="lowerLetter"/>
      <w:pStyle w:val="Heading2"/>
      <w:lvlText w:val="%2."/>
      <w:legacy w:legacy="1" w:legacySpace="0" w:legacyIndent="360"/>
      <w:lvlJc w:val="left"/>
      <w:pPr>
        <w:ind w:left="1080" w:hanging="360"/>
      </w:pPr>
      <w:rPr>
        <w:b w:val="0"/>
        <w:i w:val="0"/>
      </w:rPr>
    </w:lvl>
    <w:lvl w:ilvl="2">
      <w:start w:val="1"/>
      <w:numFmt w:val="decimal"/>
      <w:lvlText w:val="%3."/>
      <w:legacy w:legacy="1" w:legacySpace="0" w:legacyIndent="720"/>
      <w:lvlJc w:val="left"/>
      <w:pPr>
        <w:ind w:left="180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5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24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96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68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40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120" w:hanging="720"/>
      </w:pPr>
    </w:lvl>
  </w:abstractNum>
  <w:abstractNum w:abstractNumId="1" w15:restartNumberingAfterBreak="0">
    <w:nsid w:val="0EDA7624"/>
    <w:multiLevelType w:val="hybridMultilevel"/>
    <w:tmpl w:val="2A00A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EC6177"/>
    <w:multiLevelType w:val="hybridMultilevel"/>
    <w:tmpl w:val="B2CCC15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B460AD"/>
    <w:multiLevelType w:val="hybridMultilevel"/>
    <w:tmpl w:val="421EDF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D14BDB"/>
    <w:multiLevelType w:val="hybridMultilevel"/>
    <w:tmpl w:val="CA60731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F52EB"/>
    <w:multiLevelType w:val="hybridMultilevel"/>
    <w:tmpl w:val="8DC6842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B29E9"/>
    <w:multiLevelType w:val="hybridMultilevel"/>
    <w:tmpl w:val="24982A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24DFC"/>
    <w:multiLevelType w:val="hybridMultilevel"/>
    <w:tmpl w:val="72E4370E"/>
    <w:lvl w:ilvl="0" w:tplc="DE7E34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B40823"/>
    <w:multiLevelType w:val="hybridMultilevel"/>
    <w:tmpl w:val="9C4ED558"/>
    <w:lvl w:ilvl="0" w:tplc="FFFFFFFF">
      <w:start w:val="1"/>
      <w:numFmt w:val="bullet"/>
      <w:pStyle w:val="Level1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61213A"/>
    <w:multiLevelType w:val="hybridMultilevel"/>
    <w:tmpl w:val="B998B244"/>
    <w:lvl w:ilvl="0" w:tplc="503EB0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41135E"/>
    <w:multiLevelType w:val="multilevel"/>
    <w:tmpl w:val="B2CCC15E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471376"/>
    <w:multiLevelType w:val="hybridMultilevel"/>
    <w:tmpl w:val="7240A2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7DD2D81"/>
    <w:multiLevelType w:val="hybridMultilevel"/>
    <w:tmpl w:val="D91CA65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A67B01"/>
    <w:multiLevelType w:val="hybridMultilevel"/>
    <w:tmpl w:val="D4A8C7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E23E0"/>
    <w:multiLevelType w:val="multilevel"/>
    <w:tmpl w:val="2D72D8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C00A2F"/>
    <w:multiLevelType w:val="hybridMultilevel"/>
    <w:tmpl w:val="37A659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3F2E4CCA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E4556"/>
    <w:multiLevelType w:val="hybridMultilevel"/>
    <w:tmpl w:val="66FA06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32F3557"/>
    <w:multiLevelType w:val="hybridMultilevel"/>
    <w:tmpl w:val="2D72D8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A70D02"/>
    <w:multiLevelType w:val="hybridMultilevel"/>
    <w:tmpl w:val="81CCD7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888758620">
    <w:abstractNumId w:val="0"/>
  </w:num>
  <w:num w:numId="2" w16cid:durableId="720010944">
    <w:abstractNumId w:val="16"/>
  </w:num>
  <w:num w:numId="3" w16cid:durableId="1447112845">
    <w:abstractNumId w:val="17"/>
  </w:num>
  <w:num w:numId="4" w16cid:durableId="1101418785">
    <w:abstractNumId w:val="3"/>
  </w:num>
  <w:num w:numId="5" w16cid:durableId="567424269">
    <w:abstractNumId w:val="18"/>
  </w:num>
  <w:num w:numId="6" w16cid:durableId="1836267000">
    <w:abstractNumId w:val="2"/>
  </w:num>
  <w:num w:numId="7" w16cid:durableId="966005749">
    <w:abstractNumId w:val="12"/>
  </w:num>
  <w:num w:numId="8" w16cid:durableId="1077166525">
    <w:abstractNumId w:val="11"/>
  </w:num>
  <w:num w:numId="9" w16cid:durableId="1010335314">
    <w:abstractNumId w:val="15"/>
  </w:num>
  <w:num w:numId="10" w16cid:durableId="1559783437">
    <w:abstractNumId w:val="5"/>
  </w:num>
  <w:num w:numId="11" w16cid:durableId="221411760">
    <w:abstractNumId w:val="4"/>
  </w:num>
  <w:num w:numId="12" w16cid:durableId="722605002">
    <w:abstractNumId w:val="7"/>
  </w:num>
  <w:num w:numId="13" w16cid:durableId="1870949756">
    <w:abstractNumId w:val="13"/>
  </w:num>
  <w:num w:numId="14" w16cid:durableId="2065331356">
    <w:abstractNumId w:val="6"/>
  </w:num>
  <w:num w:numId="15" w16cid:durableId="1360815269">
    <w:abstractNumId w:val="14"/>
  </w:num>
  <w:num w:numId="16" w16cid:durableId="1457213591">
    <w:abstractNumId w:val="10"/>
  </w:num>
  <w:num w:numId="17" w16cid:durableId="6375115">
    <w:abstractNumId w:val="9"/>
  </w:num>
  <w:num w:numId="18" w16cid:durableId="385030838">
    <w:abstractNumId w:val="8"/>
  </w:num>
  <w:num w:numId="19" w16cid:durableId="211277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7FF8"/>
    <w:rsid w:val="00000397"/>
    <w:rsid w:val="0000652D"/>
    <w:rsid w:val="000214B2"/>
    <w:rsid w:val="00022307"/>
    <w:rsid w:val="00023772"/>
    <w:rsid w:val="00024313"/>
    <w:rsid w:val="00026D52"/>
    <w:rsid w:val="00031375"/>
    <w:rsid w:val="0003200F"/>
    <w:rsid w:val="00032958"/>
    <w:rsid w:val="00032FF3"/>
    <w:rsid w:val="00037086"/>
    <w:rsid w:val="00037692"/>
    <w:rsid w:val="00042561"/>
    <w:rsid w:val="00047587"/>
    <w:rsid w:val="0005199A"/>
    <w:rsid w:val="00053808"/>
    <w:rsid w:val="00055A4A"/>
    <w:rsid w:val="00056FAA"/>
    <w:rsid w:val="0006026A"/>
    <w:rsid w:val="00061CC8"/>
    <w:rsid w:val="00061E93"/>
    <w:rsid w:val="00064292"/>
    <w:rsid w:val="00064606"/>
    <w:rsid w:val="00067CA2"/>
    <w:rsid w:val="000715B1"/>
    <w:rsid w:val="00073194"/>
    <w:rsid w:val="00073990"/>
    <w:rsid w:val="0007485F"/>
    <w:rsid w:val="000760C7"/>
    <w:rsid w:val="00076731"/>
    <w:rsid w:val="00077ED6"/>
    <w:rsid w:val="00084BEA"/>
    <w:rsid w:val="00090C68"/>
    <w:rsid w:val="00091F2A"/>
    <w:rsid w:val="000931E4"/>
    <w:rsid w:val="00093AFA"/>
    <w:rsid w:val="000962E1"/>
    <w:rsid w:val="000A56E7"/>
    <w:rsid w:val="000A65E9"/>
    <w:rsid w:val="000A7F89"/>
    <w:rsid w:val="000B3279"/>
    <w:rsid w:val="000C13E8"/>
    <w:rsid w:val="000C3882"/>
    <w:rsid w:val="000C67E0"/>
    <w:rsid w:val="000D175D"/>
    <w:rsid w:val="000D1E66"/>
    <w:rsid w:val="000D1F86"/>
    <w:rsid w:val="000D53BA"/>
    <w:rsid w:val="000D71CC"/>
    <w:rsid w:val="000D7E88"/>
    <w:rsid w:val="000E7508"/>
    <w:rsid w:val="000F2807"/>
    <w:rsid w:val="000F55C5"/>
    <w:rsid w:val="00110FEE"/>
    <w:rsid w:val="00112E3F"/>
    <w:rsid w:val="00114400"/>
    <w:rsid w:val="00120250"/>
    <w:rsid w:val="00123C6E"/>
    <w:rsid w:val="00131796"/>
    <w:rsid w:val="00132B0C"/>
    <w:rsid w:val="00146F94"/>
    <w:rsid w:val="0014732B"/>
    <w:rsid w:val="001529F5"/>
    <w:rsid w:val="00153570"/>
    <w:rsid w:val="00157B83"/>
    <w:rsid w:val="00167DEF"/>
    <w:rsid w:val="001713D5"/>
    <w:rsid w:val="001741FA"/>
    <w:rsid w:val="00175C3C"/>
    <w:rsid w:val="001763DD"/>
    <w:rsid w:val="00176F92"/>
    <w:rsid w:val="001770B7"/>
    <w:rsid w:val="00177512"/>
    <w:rsid w:val="00184D12"/>
    <w:rsid w:val="001857A3"/>
    <w:rsid w:val="00190519"/>
    <w:rsid w:val="00190FA1"/>
    <w:rsid w:val="00191F76"/>
    <w:rsid w:val="001928EB"/>
    <w:rsid w:val="001A05FC"/>
    <w:rsid w:val="001A53AF"/>
    <w:rsid w:val="001A6DF8"/>
    <w:rsid w:val="001B1151"/>
    <w:rsid w:val="001B62B4"/>
    <w:rsid w:val="001C2828"/>
    <w:rsid w:val="001C4507"/>
    <w:rsid w:val="001C4D7D"/>
    <w:rsid w:val="001C4F51"/>
    <w:rsid w:val="001D0663"/>
    <w:rsid w:val="001D24E0"/>
    <w:rsid w:val="001D3A2A"/>
    <w:rsid w:val="001E1932"/>
    <w:rsid w:val="001E6453"/>
    <w:rsid w:val="001F0FC4"/>
    <w:rsid w:val="00202306"/>
    <w:rsid w:val="00202B0B"/>
    <w:rsid w:val="00203AD8"/>
    <w:rsid w:val="00204EF4"/>
    <w:rsid w:val="0020606D"/>
    <w:rsid w:val="00207929"/>
    <w:rsid w:val="002157A2"/>
    <w:rsid w:val="002269C1"/>
    <w:rsid w:val="00226C5B"/>
    <w:rsid w:val="00233D63"/>
    <w:rsid w:val="00235367"/>
    <w:rsid w:val="00235907"/>
    <w:rsid w:val="002415E2"/>
    <w:rsid w:val="0025258A"/>
    <w:rsid w:val="0025652D"/>
    <w:rsid w:val="00261412"/>
    <w:rsid w:val="002629C7"/>
    <w:rsid w:val="00262F47"/>
    <w:rsid w:val="00262F83"/>
    <w:rsid w:val="00270810"/>
    <w:rsid w:val="00272BF2"/>
    <w:rsid w:val="00272D3F"/>
    <w:rsid w:val="00273723"/>
    <w:rsid w:val="00274053"/>
    <w:rsid w:val="00276D14"/>
    <w:rsid w:val="0028321A"/>
    <w:rsid w:val="0028500C"/>
    <w:rsid w:val="00291F67"/>
    <w:rsid w:val="00295D8A"/>
    <w:rsid w:val="002A086B"/>
    <w:rsid w:val="002A2044"/>
    <w:rsid w:val="002A3DB7"/>
    <w:rsid w:val="002A5A90"/>
    <w:rsid w:val="002B2789"/>
    <w:rsid w:val="002B4EBE"/>
    <w:rsid w:val="002C4DF8"/>
    <w:rsid w:val="002C640F"/>
    <w:rsid w:val="002C7351"/>
    <w:rsid w:val="002D0BC0"/>
    <w:rsid w:val="002D260D"/>
    <w:rsid w:val="002D67BA"/>
    <w:rsid w:val="002E3994"/>
    <w:rsid w:val="002E4F14"/>
    <w:rsid w:val="002F31D3"/>
    <w:rsid w:val="002F3700"/>
    <w:rsid w:val="002F4F73"/>
    <w:rsid w:val="00300B77"/>
    <w:rsid w:val="0030333C"/>
    <w:rsid w:val="003040FD"/>
    <w:rsid w:val="00304543"/>
    <w:rsid w:val="0030792D"/>
    <w:rsid w:val="00310647"/>
    <w:rsid w:val="00310A10"/>
    <w:rsid w:val="003112A6"/>
    <w:rsid w:val="00312F12"/>
    <w:rsid w:val="003151E8"/>
    <w:rsid w:val="00317983"/>
    <w:rsid w:val="00322DE0"/>
    <w:rsid w:val="00325AFB"/>
    <w:rsid w:val="003267D4"/>
    <w:rsid w:val="003278EA"/>
    <w:rsid w:val="00327B56"/>
    <w:rsid w:val="00327E78"/>
    <w:rsid w:val="00330D39"/>
    <w:rsid w:val="00331065"/>
    <w:rsid w:val="0033118C"/>
    <w:rsid w:val="00335AE7"/>
    <w:rsid w:val="00351201"/>
    <w:rsid w:val="0035131A"/>
    <w:rsid w:val="003513DC"/>
    <w:rsid w:val="00353EAF"/>
    <w:rsid w:val="0036440D"/>
    <w:rsid w:val="00370CE4"/>
    <w:rsid w:val="00371454"/>
    <w:rsid w:val="00371F34"/>
    <w:rsid w:val="00373B33"/>
    <w:rsid w:val="00375C9D"/>
    <w:rsid w:val="0037609B"/>
    <w:rsid w:val="00376EDD"/>
    <w:rsid w:val="003829BE"/>
    <w:rsid w:val="00382DB5"/>
    <w:rsid w:val="00383AD2"/>
    <w:rsid w:val="003855F4"/>
    <w:rsid w:val="00391C4F"/>
    <w:rsid w:val="003966B0"/>
    <w:rsid w:val="003A4726"/>
    <w:rsid w:val="003A71E0"/>
    <w:rsid w:val="003A7FF8"/>
    <w:rsid w:val="003B6C61"/>
    <w:rsid w:val="003C0692"/>
    <w:rsid w:val="003D081C"/>
    <w:rsid w:val="003D2651"/>
    <w:rsid w:val="003D7788"/>
    <w:rsid w:val="003D7A84"/>
    <w:rsid w:val="003E0264"/>
    <w:rsid w:val="003E482B"/>
    <w:rsid w:val="003E6C7E"/>
    <w:rsid w:val="003F0038"/>
    <w:rsid w:val="003F2185"/>
    <w:rsid w:val="003F4289"/>
    <w:rsid w:val="003F4679"/>
    <w:rsid w:val="003F51D1"/>
    <w:rsid w:val="003F5648"/>
    <w:rsid w:val="003F5E4E"/>
    <w:rsid w:val="00401F9D"/>
    <w:rsid w:val="0040464C"/>
    <w:rsid w:val="00411BC9"/>
    <w:rsid w:val="00412823"/>
    <w:rsid w:val="004146A3"/>
    <w:rsid w:val="00417C0F"/>
    <w:rsid w:val="004202FD"/>
    <w:rsid w:val="00424E86"/>
    <w:rsid w:val="00425E31"/>
    <w:rsid w:val="0043269D"/>
    <w:rsid w:val="00435068"/>
    <w:rsid w:val="00435D81"/>
    <w:rsid w:val="004403CD"/>
    <w:rsid w:val="004448BC"/>
    <w:rsid w:val="0044535C"/>
    <w:rsid w:val="00446E45"/>
    <w:rsid w:val="00455BA0"/>
    <w:rsid w:val="0046050B"/>
    <w:rsid w:val="00463855"/>
    <w:rsid w:val="0047343F"/>
    <w:rsid w:val="004806A9"/>
    <w:rsid w:val="00485100"/>
    <w:rsid w:val="0048640D"/>
    <w:rsid w:val="0049594A"/>
    <w:rsid w:val="004963C7"/>
    <w:rsid w:val="00497B90"/>
    <w:rsid w:val="004A2FEB"/>
    <w:rsid w:val="004A3A7A"/>
    <w:rsid w:val="004A4002"/>
    <w:rsid w:val="004B0205"/>
    <w:rsid w:val="004B23C2"/>
    <w:rsid w:val="004B4142"/>
    <w:rsid w:val="004B4143"/>
    <w:rsid w:val="004B57D8"/>
    <w:rsid w:val="004B5823"/>
    <w:rsid w:val="004C0E85"/>
    <w:rsid w:val="004D05B1"/>
    <w:rsid w:val="004D6977"/>
    <w:rsid w:val="004E1E2C"/>
    <w:rsid w:val="004E4DB1"/>
    <w:rsid w:val="004E5BEC"/>
    <w:rsid w:val="004E7EB9"/>
    <w:rsid w:val="004F30B4"/>
    <w:rsid w:val="004F7C78"/>
    <w:rsid w:val="0050798B"/>
    <w:rsid w:val="005114F2"/>
    <w:rsid w:val="005116AB"/>
    <w:rsid w:val="00513613"/>
    <w:rsid w:val="00513999"/>
    <w:rsid w:val="005148F9"/>
    <w:rsid w:val="00516628"/>
    <w:rsid w:val="005207DF"/>
    <w:rsid w:val="00523CA7"/>
    <w:rsid w:val="00524C18"/>
    <w:rsid w:val="00525B15"/>
    <w:rsid w:val="00530EF0"/>
    <w:rsid w:val="00531922"/>
    <w:rsid w:val="005328CC"/>
    <w:rsid w:val="005365C8"/>
    <w:rsid w:val="00537C3B"/>
    <w:rsid w:val="00540886"/>
    <w:rsid w:val="0054103B"/>
    <w:rsid w:val="005417B7"/>
    <w:rsid w:val="0054473B"/>
    <w:rsid w:val="00551798"/>
    <w:rsid w:val="00553412"/>
    <w:rsid w:val="005534D1"/>
    <w:rsid w:val="005546AE"/>
    <w:rsid w:val="00556FF2"/>
    <w:rsid w:val="00560109"/>
    <w:rsid w:val="00570679"/>
    <w:rsid w:val="00570BAB"/>
    <w:rsid w:val="00571E97"/>
    <w:rsid w:val="00572AEE"/>
    <w:rsid w:val="00575E5F"/>
    <w:rsid w:val="00581199"/>
    <w:rsid w:val="005812A8"/>
    <w:rsid w:val="00584870"/>
    <w:rsid w:val="00584D30"/>
    <w:rsid w:val="005861BD"/>
    <w:rsid w:val="00586D52"/>
    <w:rsid w:val="005A0921"/>
    <w:rsid w:val="005B0243"/>
    <w:rsid w:val="005B43B9"/>
    <w:rsid w:val="005C0DCB"/>
    <w:rsid w:val="005C13DF"/>
    <w:rsid w:val="005C5226"/>
    <w:rsid w:val="005D411E"/>
    <w:rsid w:val="005D53DB"/>
    <w:rsid w:val="005E01D4"/>
    <w:rsid w:val="005E4035"/>
    <w:rsid w:val="005E4E45"/>
    <w:rsid w:val="005E6B5C"/>
    <w:rsid w:val="005F0B9B"/>
    <w:rsid w:val="005F7873"/>
    <w:rsid w:val="0060386E"/>
    <w:rsid w:val="00603A80"/>
    <w:rsid w:val="00606A61"/>
    <w:rsid w:val="00613510"/>
    <w:rsid w:val="006154CB"/>
    <w:rsid w:val="0062139D"/>
    <w:rsid w:val="00623EAD"/>
    <w:rsid w:val="00630B87"/>
    <w:rsid w:val="00630ED5"/>
    <w:rsid w:val="00646872"/>
    <w:rsid w:val="00646C24"/>
    <w:rsid w:val="006478AE"/>
    <w:rsid w:val="00653A05"/>
    <w:rsid w:val="00653CAE"/>
    <w:rsid w:val="006637C4"/>
    <w:rsid w:val="0066389B"/>
    <w:rsid w:val="00665662"/>
    <w:rsid w:val="00666808"/>
    <w:rsid w:val="006728DD"/>
    <w:rsid w:val="00673C66"/>
    <w:rsid w:val="00676F80"/>
    <w:rsid w:val="006833F2"/>
    <w:rsid w:val="00685A3C"/>
    <w:rsid w:val="00687C30"/>
    <w:rsid w:val="0069595C"/>
    <w:rsid w:val="006A519C"/>
    <w:rsid w:val="006B0ED6"/>
    <w:rsid w:val="006B133B"/>
    <w:rsid w:val="006B1ACE"/>
    <w:rsid w:val="006B6F1C"/>
    <w:rsid w:val="006C06F3"/>
    <w:rsid w:val="006C6A35"/>
    <w:rsid w:val="006D3F51"/>
    <w:rsid w:val="006E15C5"/>
    <w:rsid w:val="006E2153"/>
    <w:rsid w:val="006E2A0C"/>
    <w:rsid w:val="006E2BE1"/>
    <w:rsid w:val="006E325F"/>
    <w:rsid w:val="006F4B4E"/>
    <w:rsid w:val="00700513"/>
    <w:rsid w:val="00700635"/>
    <w:rsid w:val="0070417B"/>
    <w:rsid w:val="007042A5"/>
    <w:rsid w:val="00710087"/>
    <w:rsid w:val="0072077A"/>
    <w:rsid w:val="0072477B"/>
    <w:rsid w:val="00724A91"/>
    <w:rsid w:val="007265F4"/>
    <w:rsid w:val="00733D24"/>
    <w:rsid w:val="0073468C"/>
    <w:rsid w:val="00735630"/>
    <w:rsid w:val="00735E8B"/>
    <w:rsid w:val="00742561"/>
    <w:rsid w:val="007448D8"/>
    <w:rsid w:val="007456FF"/>
    <w:rsid w:val="00745E38"/>
    <w:rsid w:val="00745EF3"/>
    <w:rsid w:val="00745F32"/>
    <w:rsid w:val="00746AD3"/>
    <w:rsid w:val="00751CE8"/>
    <w:rsid w:val="0075530C"/>
    <w:rsid w:val="00760EE7"/>
    <w:rsid w:val="00764D21"/>
    <w:rsid w:val="00766A89"/>
    <w:rsid w:val="00766EC6"/>
    <w:rsid w:val="0077139B"/>
    <w:rsid w:val="007741AC"/>
    <w:rsid w:val="00774972"/>
    <w:rsid w:val="00782DA3"/>
    <w:rsid w:val="00783763"/>
    <w:rsid w:val="00783990"/>
    <w:rsid w:val="00786AE7"/>
    <w:rsid w:val="00787CB4"/>
    <w:rsid w:val="0079544E"/>
    <w:rsid w:val="007A0C04"/>
    <w:rsid w:val="007A2ADE"/>
    <w:rsid w:val="007A5D14"/>
    <w:rsid w:val="007B47D7"/>
    <w:rsid w:val="007C1016"/>
    <w:rsid w:val="007C3371"/>
    <w:rsid w:val="007C3520"/>
    <w:rsid w:val="007C375F"/>
    <w:rsid w:val="007C5AC7"/>
    <w:rsid w:val="007D2615"/>
    <w:rsid w:val="007D4065"/>
    <w:rsid w:val="007D596F"/>
    <w:rsid w:val="007D604D"/>
    <w:rsid w:val="007E1D09"/>
    <w:rsid w:val="007E4226"/>
    <w:rsid w:val="007E459E"/>
    <w:rsid w:val="007E6F2F"/>
    <w:rsid w:val="007F10F9"/>
    <w:rsid w:val="007F1A46"/>
    <w:rsid w:val="007F74CE"/>
    <w:rsid w:val="008044A1"/>
    <w:rsid w:val="0080600F"/>
    <w:rsid w:val="008123E8"/>
    <w:rsid w:val="0081549B"/>
    <w:rsid w:val="008210BE"/>
    <w:rsid w:val="00822698"/>
    <w:rsid w:val="008231DD"/>
    <w:rsid w:val="00823419"/>
    <w:rsid w:val="00831324"/>
    <w:rsid w:val="0083294B"/>
    <w:rsid w:val="00835814"/>
    <w:rsid w:val="008369AC"/>
    <w:rsid w:val="00837809"/>
    <w:rsid w:val="00841F55"/>
    <w:rsid w:val="008453FE"/>
    <w:rsid w:val="0084663E"/>
    <w:rsid w:val="00846709"/>
    <w:rsid w:val="008719A9"/>
    <w:rsid w:val="00871E9D"/>
    <w:rsid w:val="00872245"/>
    <w:rsid w:val="00876A5C"/>
    <w:rsid w:val="008829E8"/>
    <w:rsid w:val="0089119A"/>
    <w:rsid w:val="0089130C"/>
    <w:rsid w:val="00895AFC"/>
    <w:rsid w:val="00897710"/>
    <w:rsid w:val="008977B5"/>
    <w:rsid w:val="008A4F1E"/>
    <w:rsid w:val="008A5F11"/>
    <w:rsid w:val="008A6BCA"/>
    <w:rsid w:val="008B12D0"/>
    <w:rsid w:val="008B3DCD"/>
    <w:rsid w:val="008B6CB8"/>
    <w:rsid w:val="008C161B"/>
    <w:rsid w:val="008C2469"/>
    <w:rsid w:val="008C3A78"/>
    <w:rsid w:val="008D3B2A"/>
    <w:rsid w:val="008D3B53"/>
    <w:rsid w:val="008D653D"/>
    <w:rsid w:val="008E1B8B"/>
    <w:rsid w:val="008E4661"/>
    <w:rsid w:val="008E77A1"/>
    <w:rsid w:val="008F00E5"/>
    <w:rsid w:val="008F718B"/>
    <w:rsid w:val="008F7408"/>
    <w:rsid w:val="009008B9"/>
    <w:rsid w:val="00900E5C"/>
    <w:rsid w:val="00906F74"/>
    <w:rsid w:val="00912177"/>
    <w:rsid w:val="009130DC"/>
    <w:rsid w:val="00917164"/>
    <w:rsid w:val="00917739"/>
    <w:rsid w:val="0092116B"/>
    <w:rsid w:val="00923D96"/>
    <w:rsid w:val="0092417A"/>
    <w:rsid w:val="00924F3E"/>
    <w:rsid w:val="00931D2D"/>
    <w:rsid w:val="00933A27"/>
    <w:rsid w:val="00936F9A"/>
    <w:rsid w:val="009373BE"/>
    <w:rsid w:val="009435F7"/>
    <w:rsid w:val="00945B9C"/>
    <w:rsid w:val="00946315"/>
    <w:rsid w:val="009472A5"/>
    <w:rsid w:val="0095092A"/>
    <w:rsid w:val="00951CC5"/>
    <w:rsid w:val="009549B8"/>
    <w:rsid w:val="00957DBD"/>
    <w:rsid w:val="0096315C"/>
    <w:rsid w:val="00963AEC"/>
    <w:rsid w:val="009673CC"/>
    <w:rsid w:val="0097094F"/>
    <w:rsid w:val="00971D67"/>
    <w:rsid w:val="00972E4B"/>
    <w:rsid w:val="00973560"/>
    <w:rsid w:val="00976BF3"/>
    <w:rsid w:val="00977CC1"/>
    <w:rsid w:val="00991044"/>
    <w:rsid w:val="009A0FA5"/>
    <w:rsid w:val="009B21D7"/>
    <w:rsid w:val="009B3D03"/>
    <w:rsid w:val="009B56AE"/>
    <w:rsid w:val="009C0719"/>
    <w:rsid w:val="009C18A5"/>
    <w:rsid w:val="009C4067"/>
    <w:rsid w:val="009C5FA3"/>
    <w:rsid w:val="009C708A"/>
    <w:rsid w:val="009D5910"/>
    <w:rsid w:val="009D7BFD"/>
    <w:rsid w:val="009E04CF"/>
    <w:rsid w:val="009E28DA"/>
    <w:rsid w:val="009E439C"/>
    <w:rsid w:val="009F0854"/>
    <w:rsid w:val="009F341B"/>
    <w:rsid w:val="009F34E7"/>
    <w:rsid w:val="009F4BC4"/>
    <w:rsid w:val="00A00BEA"/>
    <w:rsid w:val="00A0761F"/>
    <w:rsid w:val="00A130B2"/>
    <w:rsid w:val="00A13BA3"/>
    <w:rsid w:val="00A1467A"/>
    <w:rsid w:val="00A240AB"/>
    <w:rsid w:val="00A242F8"/>
    <w:rsid w:val="00A24A07"/>
    <w:rsid w:val="00A25D35"/>
    <w:rsid w:val="00A33901"/>
    <w:rsid w:val="00A33998"/>
    <w:rsid w:val="00A339EA"/>
    <w:rsid w:val="00A34D28"/>
    <w:rsid w:val="00A37437"/>
    <w:rsid w:val="00A477E4"/>
    <w:rsid w:val="00A51182"/>
    <w:rsid w:val="00A520C5"/>
    <w:rsid w:val="00A52D6C"/>
    <w:rsid w:val="00A53173"/>
    <w:rsid w:val="00A53300"/>
    <w:rsid w:val="00A53CEB"/>
    <w:rsid w:val="00A54360"/>
    <w:rsid w:val="00A56FF6"/>
    <w:rsid w:val="00A574D6"/>
    <w:rsid w:val="00A727C7"/>
    <w:rsid w:val="00A751AF"/>
    <w:rsid w:val="00A77C3C"/>
    <w:rsid w:val="00A838A2"/>
    <w:rsid w:val="00A84118"/>
    <w:rsid w:val="00A85BFE"/>
    <w:rsid w:val="00A8636B"/>
    <w:rsid w:val="00A91527"/>
    <w:rsid w:val="00A92477"/>
    <w:rsid w:val="00AA1894"/>
    <w:rsid w:val="00AA1C8A"/>
    <w:rsid w:val="00AA2B59"/>
    <w:rsid w:val="00AA2FD9"/>
    <w:rsid w:val="00AA3D04"/>
    <w:rsid w:val="00AB21E8"/>
    <w:rsid w:val="00AB2933"/>
    <w:rsid w:val="00AB6B9A"/>
    <w:rsid w:val="00AC104E"/>
    <w:rsid w:val="00AD0A1A"/>
    <w:rsid w:val="00AD5203"/>
    <w:rsid w:val="00AE1E9D"/>
    <w:rsid w:val="00AF19DA"/>
    <w:rsid w:val="00AF491B"/>
    <w:rsid w:val="00AF5B42"/>
    <w:rsid w:val="00B04B3E"/>
    <w:rsid w:val="00B05712"/>
    <w:rsid w:val="00B06275"/>
    <w:rsid w:val="00B067D5"/>
    <w:rsid w:val="00B105A5"/>
    <w:rsid w:val="00B10620"/>
    <w:rsid w:val="00B12089"/>
    <w:rsid w:val="00B15D8B"/>
    <w:rsid w:val="00B2291C"/>
    <w:rsid w:val="00B23734"/>
    <w:rsid w:val="00B24F64"/>
    <w:rsid w:val="00B2509A"/>
    <w:rsid w:val="00B3156F"/>
    <w:rsid w:val="00B3161D"/>
    <w:rsid w:val="00B34057"/>
    <w:rsid w:val="00B5055F"/>
    <w:rsid w:val="00B53B05"/>
    <w:rsid w:val="00B54D94"/>
    <w:rsid w:val="00B54E91"/>
    <w:rsid w:val="00B577AF"/>
    <w:rsid w:val="00B639E6"/>
    <w:rsid w:val="00B648CD"/>
    <w:rsid w:val="00B664FE"/>
    <w:rsid w:val="00B71CA9"/>
    <w:rsid w:val="00B82EEE"/>
    <w:rsid w:val="00B83BF1"/>
    <w:rsid w:val="00B8622C"/>
    <w:rsid w:val="00B87B19"/>
    <w:rsid w:val="00B90DAF"/>
    <w:rsid w:val="00B93F1D"/>
    <w:rsid w:val="00B9430F"/>
    <w:rsid w:val="00BA1C0C"/>
    <w:rsid w:val="00BA32E2"/>
    <w:rsid w:val="00BA3D87"/>
    <w:rsid w:val="00BA5094"/>
    <w:rsid w:val="00BA55F9"/>
    <w:rsid w:val="00BB30CA"/>
    <w:rsid w:val="00BB41C1"/>
    <w:rsid w:val="00BC50CF"/>
    <w:rsid w:val="00BD671D"/>
    <w:rsid w:val="00BE4150"/>
    <w:rsid w:val="00BE5DCD"/>
    <w:rsid w:val="00BF02D3"/>
    <w:rsid w:val="00BF0E75"/>
    <w:rsid w:val="00BF1827"/>
    <w:rsid w:val="00C01DEC"/>
    <w:rsid w:val="00C0235D"/>
    <w:rsid w:val="00C11A50"/>
    <w:rsid w:val="00C12350"/>
    <w:rsid w:val="00C13B18"/>
    <w:rsid w:val="00C150CE"/>
    <w:rsid w:val="00C15B11"/>
    <w:rsid w:val="00C320B5"/>
    <w:rsid w:val="00C320F6"/>
    <w:rsid w:val="00C321C0"/>
    <w:rsid w:val="00C34B05"/>
    <w:rsid w:val="00C3726A"/>
    <w:rsid w:val="00C374B8"/>
    <w:rsid w:val="00C43416"/>
    <w:rsid w:val="00C47931"/>
    <w:rsid w:val="00C47A4F"/>
    <w:rsid w:val="00C52BF5"/>
    <w:rsid w:val="00C53BEE"/>
    <w:rsid w:val="00C54111"/>
    <w:rsid w:val="00C54462"/>
    <w:rsid w:val="00C55A0B"/>
    <w:rsid w:val="00C56117"/>
    <w:rsid w:val="00C60A36"/>
    <w:rsid w:val="00C61619"/>
    <w:rsid w:val="00C62450"/>
    <w:rsid w:val="00C630A4"/>
    <w:rsid w:val="00C63ADC"/>
    <w:rsid w:val="00C63B91"/>
    <w:rsid w:val="00C63D8F"/>
    <w:rsid w:val="00C63DB7"/>
    <w:rsid w:val="00C64919"/>
    <w:rsid w:val="00C65B9D"/>
    <w:rsid w:val="00C65CE6"/>
    <w:rsid w:val="00C66586"/>
    <w:rsid w:val="00C67C5E"/>
    <w:rsid w:val="00C67FAF"/>
    <w:rsid w:val="00C72750"/>
    <w:rsid w:val="00C8053E"/>
    <w:rsid w:val="00C825A4"/>
    <w:rsid w:val="00C83B1B"/>
    <w:rsid w:val="00C85F1D"/>
    <w:rsid w:val="00C86594"/>
    <w:rsid w:val="00C93293"/>
    <w:rsid w:val="00C95AD6"/>
    <w:rsid w:val="00CA1595"/>
    <w:rsid w:val="00CA4180"/>
    <w:rsid w:val="00CA50F6"/>
    <w:rsid w:val="00CA6482"/>
    <w:rsid w:val="00CB004A"/>
    <w:rsid w:val="00CB21E2"/>
    <w:rsid w:val="00CB38BE"/>
    <w:rsid w:val="00CB6EA9"/>
    <w:rsid w:val="00CC0C96"/>
    <w:rsid w:val="00CC5CC5"/>
    <w:rsid w:val="00CD039F"/>
    <w:rsid w:val="00CD2749"/>
    <w:rsid w:val="00CD3464"/>
    <w:rsid w:val="00CD66D6"/>
    <w:rsid w:val="00CE016F"/>
    <w:rsid w:val="00CE537F"/>
    <w:rsid w:val="00CE586E"/>
    <w:rsid w:val="00D00FB4"/>
    <w:rsid w:val="00D01492"/>
    <w:rsid w:val="00D03934"/>
    <w:rsid w:val="00D13CCC"/>
    <w:rsid w:val="00D178B6"/>
    <w:rsid w:val="00D17C1B"/>
    <w:rsid w:val="00D221A9"/>
    <w:rsid w:val="00D2599C"/>
    <w:rsid w:val="00D26592"/>
    <w:rsid w:val="00D27CD7"/>
    <w:rsid w:val="00D3103C"/>
    <w:rsid w:val="00D311C4"/>
    <w:rsid w:val="00D33316"/>
    <w:rsid w:val="00D348AF"/>
    <w:rsid w:val="00D370D6"/>
    <w:rsid w:val="00D45DE2"/>
    <w:rsid w:val="00D463EE"/>
    <w:rsid w:val="00D47755"/>
    <w:rsid w:val="00D47D48"/>
    <w:rsid w:val="00D502E0"/>
    <w:rsid w:val="00D5157B"/>
    <w:rsid w:val="00D52381"/>
    <w:rsid w:val="00D53C15"/>
    <w:rsid w:val="00D5717E"/>
    <w:rsid w:val="00D57AAC"/>
    <w:rsid w:val="00D658B9"/>
    <w:rsid w:val="00D72037"/>
    <w:rsid w:val="00D72619"/>
    <w:rsid w:val="00D72C89"/>
    <w:rsid w:val="00D73FD6"/>
    <w:rsid w:val="00D74D1D"/>
    <w:rsid w:val="00D80029"/>
    <w:rsid w:val="00D82B8B"/>
    <w:rsid w:val="00D83910"/>
    <w:rsid w:val="00D85A9D"/>
    <w:rsid w:val="00DA1533"/>
    <w:rsid w:val="00DA2EF2"/>
    <w:rsid w:val="00DB0174"/>
    <w:rsid w:val="00DB0AE3"/>
    <w:rsid w:val="00DB47B4"/>
    <w:rsid w:val="00DB7FC4"/>
    <w:rsid w:val="00DC3157"/>
    <w:rsid w:val="00DE3ACB"/>
    <w:rsid w:val="00DE4326"/>
    <w:rsid w:val="00DE4F9E"/>
    <w:rsid w:val="00DE5A5C"/>
    <w:rsid w:val="00DF6B57"/>
    <w:rsid w:val="00DF7AAC"/>
    <w:rsid w:val="00E005F9"/>
    <w:rsid w:val="00E00C6F"/>
    <w:rsid w:val="00E00D88"/>
    <w:rsid w:val="00E01B47"/>
    <w:rsid w:val="00E03B52"/>
    <w:rsid w:val="00E12777"/>
    <w:rsid w:val="00E23F7A"/>
    <w:rsid w:val="00E25080"/>
    <w:rsid w:val="00E30259"/>
    <w:rsid w:val="00E35491"/>
    <w:rsid w:val="00E36C5B"/>
    <w:rsid w:val="00E37ED9"/>
    <w:rsid w:val="00E44E94"/>
    <w:rsid w:val="00E51F4A"/>
    <w:rsid w:val="00E56249"/>
    <w:rsid w:val="00E56BCB"/>
    <w:rsid w:val="00E57F4B"/>
    <w:rsid w:val="00E62561"/>
    <w:rsid w:val="00E6325C"/>
    <w:rsid w:val="00E67B2A"/>
    <w:rsid w:val="00E73CEB"/>
    <w:rsid w:val="00E73F02"/>
    <w:rsid w:val="00E77C66"/>
    <w:rsid w:val="00E8142C"/>
    <w:rsid w:val="00E86D77"/>
    <w:rsid w:val="00E90237"/>
    <w:rsid w:val="00E926CD"/>
    <w:rsid w:val="00E92ADD"/>
    <w:rsid w:val="00E97FC0"/>
    <w:rsid w:val="00EA050A"/>
    <w:rsid w:val="00EA2CC9"/>
    <w:rsid w:val="00EA54D1"/>
    <w:rsid w:val="00EB024B"/>
    <w:rsid w:val="00EB6583"/>
    <w:rsid w:val="00EB712D"/>
    <w:rsid w:val="00EC1271"/>
    <w:rsid w:val="00EC1C29"/>
    <w:rsid w:val="00EC23CB"/>
    <w:rsid w:val="00ED3783"/>
    <w:rsid w:val="00EE0F99"/>
    <w:rsid w:val="00EE1917"/>
    <w:rsid w:val="00EE6416"/>
    <w:rsid w:val="00EF1403"/>
    <w:rsid w:val="00EF6F3B"/>
    <w:rsid w:val="00EF73AA"/>
    <w:rsid w:val="00EF7D8F"/>
    <w:rsid w:val="00F00C8B"/>
    <w:rsid w:val="00F02C86"/>
    <w:rsid w:val="00F04F22"/>
    <w:rsid w:val="00F052C8"/>
    <w:rsid w:val="00F12BAF"/>
    <w:rsid w:val="00F20CB2"/>
    <w:rsid w:val="00F322C7"/>
    <w:rsid w:val="00F32ABA"/>
    <w:rsid w:val="00F410EE"/>
    <w:rsid w:val="00F438DF"/>
    <w:rsid w:val="00F453A6"/>
    <w:rsid w:val="00F459E2"/>
    <w:rsid w:val="00F4700A"/>
    <w:rsid w:val="00F5218D"/>
    <w:rsid w:val="00F53364"/>
    <w:rsid w:val="00F5449C"/>
    <w:rsid w:val="00F553A6"/>
    <w:rsid w:val="00F65FEB"/>
    <w:rsid w:val="00F70F80"/>
    <w:rsid w:val="00F7315D"/>
    <w:rsid w:val="00F7425F"/>
    <w:rsid w:val="00F74546"/>
    <w:rsid w:val="00F75047"/>
    <w:rsid w:val="00F75ED5"/>
    <w:rsid w:val="00F76354"/>
    <w:rsid w:val="00F7731D"/>
    <w:rsid w:val="00F815DC"/>
    <w:rsid w:val="00F87C53"/>
    <w:rsid w:val="00FA51F3"/>
    <w:rsid w:val="00FB3007"/>
    <w:rsid w:val="00FB402E"/>
    <w:rsid w:val="00FB489C"/>
    <w:rsid w:val="00FB4D06"/>
    <w:rsid w:val="00FC3D51"/>
    <w:rsid w:val="00FD0D81"/>
    <w:rsid w:val="00FD1C68"/>
    <w:rsid w:val="00FD278C"/>
    <w:rsid w:val="00FE0AF2"/>
    <w:rsid w:val="00FE3EB0"/>
    <w:rsid w:val="00FE4E28"/>
    <w:rsid w:val="00FF0377"/>
    <w:rsid w:val="00FF1E87"/>
    <w:rsid w:val="00FF4100"/>
    <w:rsid w:val="00FF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date"/>
  <w:smartTagType w:namespaceuri="urn:schemas-microsoft-com:office:smarttags" w:name="PersonName"/>
  <w:shapeDefaults>
    <o:shapedefaults v:ext="edit" spidmax="2050" fillcolor="yellow">
      <v:fill color="yellow"/>
    </o:shapedefaults>
    <o:shapelayout v:ext="edit">
      <o:idmap v:ext="edit" data="1"/>
    </o:shapelayout>
  </w:shapeDefaults>
  <w:decimalSymbol w:val="."/>
  <w:listSeparator w:val=","/>
  <w14:docId w14:val="02F355FE"/>
  <w15:chartTrackingRefBased/>
  <w15:docId w15:val="{6B75FAB0-6EC7-4FE1-8D12-1C5221C2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before="140" w:after="140"/>
    </w:pPr>
    <w:rPr>
      <w:color w:val="00000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</w:tabs>
      <w:spacing w:before="180" w:after="20"/>
      <w:ind w:left="576" w:hanging="576"/>
      <w:outlineLvl w:val="0"/>
    </w:pPr>
    <w:rPr>
      <w:rFonts w:ascii="Book Antiqua" w:hAnsi="Book Antiqua"/>
      <w:snapToGrid w:val="0"/>
      <w:kern w:val="28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spacing w:before="20" w:after="40"/>
      <w:outlineLvl w:val="1"/>
    </w:pPr>
    <w:rPr>
      <w:b/>
      <w:i/>
    </w:rPr>
  </w:style>
  <w:style w:type="paragraph" w:styleId="Heading5">
    <w:name w:val="heading 5"/>
    <w:basedOn w:val="Normal"/>
    <w:next w:val="Normal"/>
    <w:qFormat/>
    <w:rsid w:val="00B71CA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link w:val="TitleChar"/>
    <w:qFormat/>
    <w:pPr>
      <w:keepNext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after="240"/>
      <w:jc w:val="center"/>
    </w:pPr>
    <w:rPr>
      <w:b/>
      <w:kern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before="0"/>
    </w:pPr>
    <w:rPr>
      <w:rFonts w:ascii="Arial Narrow" w:hAnsi="Arial Narrow"/>
      <w:b/>
      <w:sz w:val="18"/>
    </w:rPr>
  </w:style>
  <w:style w:type="paragraph" w:customStyle="1" w:styleId="pih">
    <w:name w:val="pih"/>
    <w:basedOn w:val="Normal"/>
    <w:pPr>
      <w:spacing w:before="0" w:after="0"/>
    </w:pPr>
    <w:rPr>
      <w:rFonts w:ascii="CourierNew" w:hAnsi="CourierNew"/>
      <w:snapToGrid w:val="0"/>
    </w:rPr>
  </w:style>
  <w:style w:type="paragraph" w:customStyle="1" w:styleId="ABLOCKPARA">
    <w:name w:val="A BLOCK PARA"/>
    <w:basedOn w:val="Normal"/>
    <w:rPr>
      <w:rFonts w:ascii="Arial" w:hAnsi="Arial"/>
      <w:b/>
      <w:color w:val="auto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keepLines/>
      <w:tabs>
        <w:tab w:val="left" w:pos="-720"/>
        <w:tab w:val="left" w:pos="0"/>
      </w:tabs>
      <w:suppressAutoHyphens w:val="0"/>
      <w:spacing w:before="0" w:after="0"/>
    </w:pPr>
    <w:rPr>
      <w:i/>
    </w:rPr>
  </w:style>
  <w:style w:type="paragraph" w:styleId="BalloonText">
    <w:name w:val="Balloon Text"/>
    <w:basedOn w:val="Normal"/>
    <w:semiHidden/>
    <w:rsid w:val="00586D52"/>
    <w:rPr>
      <w:rFonts w:ascii="Tahoma" w:hAnsi="Tahoma" w:cs="Tahoma"/>
      <w:sz w:val="16"/>
      <w:szCs w:val="16"/>
    </w:rPr>
  </w:style>
  <w:style w:type="paragraph" w:customStyle="1" w:styleId="Level1Bullet">
    <w:name w:val="Level 1 Bullet"/>
    <w:basedOn w:val="Normal"/>
    <w:rsid w:val="00B9430F"/>
    <w:pPr>
      <w:numPr>
        <w:numId w:val="18"/>
      </w:numPr>
      <w:tabs>
        <w:tab w:val="left" w:pos="360"/>
        <w:tab w:val="left" w:pos="1080"/>
      </w:tabs>
      <w:suppressAutoHyphens w:val="0"/>
      <w:spacing w:before="120" w:after="0"/>
    </w:pPr>
    <w:rPr>
      <w:color w:val="auto"/>
      <w:szCs w:val="24"/>
    </w:rPr>
  </w:style>
  <w:style w:type="paragraph" w:styleId="BodyTextIndent">
    <w:name w:val="Body Text Indent"/>
    <w:basedOn w:val="Normal"/>
    <w:rsid w:val="003112A6"/>
    <w:pPr>
      <w:spacing w:after="120"/>
      <w:ind w:left="360"/>
    </w:pPr>
  </w:style>
  <w:style w:type="paragraph" w:customStyle="1" w:styleId="NormalTimesNewRoman">
    <w:name w:val="Normal + Times New Roman"/>
    <w:aliases w:val="12 pt,Bold,Centered,Before:  12 pt,Normal + Bold"/>
    <w:basedOn w:val="Normal"/>
    <w:rsid w:val="00417C0F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before="240" w:after="0"/>
      <w:jc w:val="center"/>
      <w:textAlignment w:val="baseline"/>
      <w:outlineLvl w:val="0"/>
    </w:pPr>
    <w:rPr>
      <w:b/>
      <w:bCs/>
      <w:color w:val="auto"/>
      <w:szCs w:val="24"/>
    </w:rPr>
  </w:style>
  <w:style w:type="paragraph" w:customStyle="1" w:styleId="OptionText">
    <w:name w:val="Option Text"/>
    <w:basedOn w:val="Normal"/>
    <w:next w:val="Normal"/>
    <w:rsid w:val="00E6325C"/>
    <w:pPr>
      <w:tabs>
        <w:tab w:val="left" w:pos="360"/>
        <w:tab w:val="left" w:pos="1080"/>
        <w:tab w:val="left" w:pos="1440"/>
      </w:tabs>
      <w:suppressAutoHyphens w:val="0"/>
      <w:spacing w:before="120" w:after="120"/>
    </w:pPr>
    <w:rPr>
      <w:color w:val="auto"/>
      <w:szCs w:val="24"/>
    </w:rPr>
  </w:style>
  <w:style w:type="paragraph" w:customStyle="1" w:styleId="StyleTimesNewRoman12ptBoldCenteredBefore12pt">
    <w:name w:val="Style Times New Roman 12 pt Bold Centered Before:  12 pt"/>
    <w:basedOn w:val="Normal"/>
    <w:link w:val="StyleTimesNewRoman12ptBoldCenteredBefore12ptChar"/>
    <w:rsid w:val="001D0663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before="240" w:after="0"/>
      <w:jc w:val="center"/>
      <w:textAlignment w:val="baseline"/>
      <w:outlineLvl w:val="0"/>
    </w:pPr>
    <w:rPr>
      <w:b/>
      <w:bCs/>
      <w:color w:val="auto"/>
    </w:rPr>
  </w:style>
  <w:style w:type="character" w:customStyle="1" w:styleId="StyleTimesNewRoman12ptBoldCenteredBefore12ptChar">
    <w:name w:val="Style Times New Roman 12 pt Bold Centered Before:  12 pt Char"/>
    <w:link w:val="StyleTimesNewRoman12ptBoldCenteredBefore12pt"/>
    <w:rsid w:val="001D0663"/>
    <w:rPr>
      <w:b/>
      <w:bCs/>
      <w:sz w:val="24"/>
      <w:lang w:val="en-US" w:eastAsia="en-US" w:bidi="ar-SA"/>
    </w:rPr>
  </w:style>
  <w:style w:type="paragraph" w:customStyle="1" w:styleId="LevelTopTitle">
    <w:name w:val="Level Top Title"/>
    <w:basedOn w:val="Normal"/>
    <w:rsid w:val="00042561"/>
    <w:pPr>
      <w:spacing w:before="0" w:after="0"/>
      <w:jc w:val="center"/>
    </w:pPr>
    <w:rPr>
      <w:b/>
      <w:bCs/>
    </w:rPr>
  </w:style>
  <w:style w:type="character" w:customStyle="1" w:styleId="Level2Char">
    <w:name w:val="Level 2 Char"/>
    <w:link w:val="Level2"/>
    <w:rsid w:val="00042561"/>
    <w:rPr>
      <w:color w:val="000000"/>
      <w:sz w:val="24"/>
      <w:szCs w:val="24"/>
    </w:rPr>
  </w:style>
  <w:style w:type="paragraph" w:customStyle="1" w:styleId="Level2">
    <w:name w:val="Level 2"/>
    <w:basedOn w:val="Normal"/>
    <w:link w:val="Level2Char"/>
    <w:rsid w:val="00042561"/>
    <w:pPr>
      <w:tabs>
        <w:tab w:val="left" w:pos="2340"/>
        <w:tab w:val="right" w:leader="dot" w:pos="9360"/>
      </w:tabs>
      <w:spacing w:before="0" w:after="0"/>
      <w:ind w:left="2232" w:hanging="965"/>
      <w:outlineLvl w:val="1"/>
    </w:pPr>
    <w:rPr>
      <w:szCs w:val="24"/>
    </w:rPr>
  </w:style>
  <w:style w:type="character" w:customStyle="1" w:styleId="TitleChar">
    <w:name w:val="Title Char"/>
    <w:link w:val="Title"/>
    <w:rsid w:val="00B54E91"/>
    <w:rPr>
      <w:b/>
      <w:color w:val="000000"/>
      <w:kern w:val="28"/>
      <w:sz w:val="24"/>
    </w:rPr>
  </w:style>
  <w:style w:type="paragraph" w:customStyle="1" w:styleId="Level1">
    <w:name w:val="Level 1"/>
    <w:basedOn w:val="Normal"/>
    <w:rsid w:val="00A54360"/>
    <w:pPr>
      <w:tabs>
        <w:tab w:val="left" w:pos="1260"/>
        <w:tab w:val="right" w:leader="dot" w:pos="9360"/>
      </w:tabs>
      <w:spacing w:before="120" w:after="0"/>
      <w:ind w:left="1296" w:hanging="1296"/>
      <w:outlineLvl w:val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ad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adm.dot</Template>
  <TotalTime>0</TotalTime>
  <Pages>20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 Plan - Table of Contents</vt:lpstr>
    </vt:vector>
  </TitlesOfParts>
  <Company>Nan McKay and Associates, Inc.</Company>
  <LinksUpToDate>false</LinksUpToDate>
  <CharactersWithSpaces>19203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 Plan - Table of Contents</dc:title>
  <dc:subject/>
  <dc:creator>JoAnne Cohen</dc:creator>
  <cp:keywords/>
  <cp:lastModifiedBy>Kaylene Holvenstot</cp:lastModifiedBy>
  <cp:revision>2</cp:revision>
  <cp:lastPrinted>2016-04-28T23:47:00Z</cp:lastPrinted>
  <dcterms:created xsi:type="dcterms:W3CDTF">2025-08-29T20:18:00Z</dcterms:created>
  <dcterms:modified xsi:type="dcterms:W3CDTF">2025-08-29T20:18:00Z</dcterms:modified>
</cp:coreProperties>
</file>